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3685E" w14:textId="37244E23" w:rsidR="00DB3A81" w:rsidRPr="00333BDD" w:rsidRDefault="00DB3A81" w:rsidP="00333BDD">
      <w:pPr>
        <w:spacing w:before="240" w:after="240"/>
        <w:jc w:val="center"/>
        <w:rPr>
          <w:rFonts w:cs="Arial"/>
          <w:b/>
          <w:color w:val="000000" w:themeColor="text1"/>
          <w:sz w:val="32"/>
          <w:szCs w:val="36"/>
        </w:rPr>
      </w:pPr>
      <w:r w:rsidRPr="00A16503">
        <w:rPr>
          <w:rFonts w:cs="Arial"/>
          <w:b/>
          <w:color w:val="000000" w:themeColor="text1"/>
          <w:sz w:val="32"/>
          <w:szCs w:val="36"/>
        </w:rPr>
        <w:t>Table of Contents</w:t>
      </w:r>
    </w:p>
    <w:p w14:paraId="3DA581DD" w14:textId="5EB344DC" w:rsidR="00037A7A" w:rsidRDefault="00DB3A81">
      <w:pPr>
        <w:pStyle w:val="TOC1"/>
        <w:tabs>
          <w:tab w:val="right" w:leader="dot" w:pos="9017"/>
        </w:tabs>
        <w:rPr>
          <w:rFonts w:asciiTheme="minorHAnsi" w:eastAsiaTheme="minorEastAsia" w:hAnsiTheme="minorHAnsi" w:cstheme="minorBidi"/>
          <w:b w:val="0"/>
          <w:noProof/>
          <w:kern w:val="0"/>
          <w:sz w:val="22"/>
          <w:lang w:val="en-IN" w:eastAsia="en-IN" w:bidi="mr-IN"/>
        </w:rPr>
      </w:pPr>
      <w:r>
        <w:rPr>
          <w:rFonts w:cs="Arial"/>
          <w:szCs w:val="18"/>
        </w:rPr>
        <w:fldChar w:fldCharType="begin"/>
      </w:r>
      <w:r>
        <w:rPr>
          <w:rFonts w:cs="Arial"/>
          <w:szCs w:val="18"/>
        </w:rPr>
        <w:instrText xml:space="preserve"> TOC \o "1-3" \h \z </w:instrText>
      </w:r>
      <w:r>
        <w:rPr>
          <w:rFonts w:cs="Arial"/>
          <w:szCs w:val="18"/>
        </w:rPr>
        <w:fldChar w:fldCharType="separate"/>
      </w:r>
      <w:hyperlink w:anchor="_Toc77942210" w:history="1">
        <w:r w:rsidR="00037A7A" w:rsidRPr="0031450B">
          <w:rPr>
            <w:rStyle w:val="Hyperlink"/>
            <w:rFonts w:eastAsiaTheme="majorEastAsia"/>
            <w:noProof/>
          </w:rPr>
          <w:t>1.</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Introduction</w:t>
        </w:r>
        <w:r w:rsidR="00037A7A">
          <w:rPr>
            <w:noProof/>
            <w:webHidden/>
          </w:rPr>
          <w:tab/>
        </w:r>
        <w:r w:rsidR="00037A7A">
          <w:rPr>
            <w:noProof/>
            <w:webHidden/>
          </w:rPr>
          <w:fldChar w:fldCharType="begin"/>
        </w:r>
        <w:r w:rsidR="00037A7A">
          <w:rPr>
            <w:noProof/>
            <w:webHidden/>
          </w:rPr>
          <w:instrText xml:space="preserve"> PAGEREF _Toc77942210 \h </w:instrText>
        </w:r>
        <w:r w:rsidR="00037A7A">
          <w:rPr>
            <w:noProof/>
            <w:webHidden/>
          </w:rPr>
        </w:r>
        <w:r w:rsidR="00037A7A">
          <w:rPr>
            <w:noProof/>
            <w:webHidden/>
          </w:rPr>
          <w:fldChar w:fldCharType="separate"/>
        </w:r>
        <w:r w:rsidR="00037A7A">
          <w:rPr>
            <w:noProof/>
            <w:webHidden/>
          </w:rPr>
          <w:t>3</w:t>
        </w:r>
        <w:r w:rsidR="00037A7A">
          <w:rPr>
            <w:noProof/>
            <w:webHidden/>
          </w:rPr>
          <w:fldChar w:fldCharType="end"/>
        </w:r>
      </w:hyperlink>
    </w:p>
    <w:p w14:paraId="1173D640" w14:textId="0422EBB0"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1" w:history="1">
        <w:r w:rsidR="00037A7A" w:rsidRPr="0031450B">
          <w:rPr>
            <w:rStyle w:val="Hyperlink"/>
            <w:rFonts w:eastAsiaTheme="majorEastAsia"/>
            <w:noProof/>
          </w:rPr>
          <w:t>2.</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Purpose</w:t>
        </w:r>
        <w:r w:rsidR="00037A7A">
          <w:rPr>
            <w:noProof/>
            <w:webHidden/>
          </w:rPr>
          <w:tab/>
        </w:r>
        <w:r w:rsidR="00037A7A">
          <w:rPr>
            <w:noProof/>
            <w:webHidden/>
          </w:rPr>
          <w:fldChar w:fldCharType="begin"/>
        </w:r>
        <w:r w:rsidR="00037A7A">
          <w:rPr>
            <w:noProof/>
            <w:webHidden/>
          </w:rPr>
          <w:instrText xml:space="preserve"> PAGEREF _Toc77942211 \h </w:instrText>
        </w:r>
        <w:r w:rsidR="00037A7A">
          <w:rPr>
            <w:noProof/>
            <w:webHidden/>
          </w:rPr>
        </w:r>
        <w:r w:rsidR="00037A7A">
          <w:rPr>
            <w:noProof/>
            <w:webHidden/>
          </w:rPr>
          <w:fldChar w:fldCharType="separate"/>
        </w:r>
        <w:r w:rsidR="00037A7A">
          <w:rPr>
            <w:noProof/>
            <w:webHidden/>
          </w:rPr>
          <w:t>3</w:t>
        </w:r>
        <w:r w:rsidR="00037A7A">
          <w:rPr>
            <w:noProof/>
            <w:webHidden/>
          </w:rPr>
          <w:fldChar w:fldCharType="end"/>
        </w:r>
      </w:hyperlink>
    </w:p>
    <w:p w14:paraId="23EF1C5C" w14:textId="7296A209"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2" w:history="1">
        <w:r w:rsidR="00037A7A" w:rsidRPr="0031450B">
          <w:rPr>
            <w:rStyle w:val="Hyperlink"/>
            <w:rFonts w:eastAsiaTheme="majorEastAsia"/>
            <w:noProof/>
          </w:rPr>
          <w:t>3.</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Scope</w:t>
        </w:r>
        <w:r w:rsidR="00037A7A">
          <w:rPr>
            <w:noProof/>
            <w:webHidden/>
          </w:rPr>
          <w:tab/>
        </w:r>
        <w:r w:rsidR="00037A7A">
          <w:rPr>
            <w:noProof/>
            <w:webHidden/>
          </w:rPr>
          <w:fldChar w:fldCharType="begin"/>
        </w:r>
        <w:r w:rsidR="00037A7A">
          <w:rPr>
            <w:noProof/>
            <w:webHidden/>
          </w:rPr>
          <w:instrText xml:space="preserve"> PAGEREF _Toc77942212 \h </w:instrText>
        </w:r>
        <w:r w:rsidR="00037A7A">
          <w:rPr>
            <w:noProof/>
            <w:webHidden/>
          </w:rPr>
        </w:r>
        <w:r w:rsidR="00037A7A">
          <w:rPr>
            <w:noProof/>
            <w:webHidden/>
          </w:rPr>
          <w:fldChar w:fldCharType="separate"/>
        </w:r>
        <w:r w:rsidR="00037A7A">
          <w:rPr>
            <w:noProof/>
            <w:webHidden/>
          </w:rPr>
          <w:t>3</w:t>
        </w:r>
        <w:r w:rsidR="00037A7A">
          <w:rPr>
            <w:noProof/>
            <w:webHidden/>
          </w:rPr>
          <w:fldChar w:fldCharType="end"/>
        </w:r>
      </w:hyperlink>
    </w:p>
    <w:p w14:paraId="271FB75C" w14:textId="1381BCE3"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3" w:history="1">
        <w:r w:rsidR="00037A7A" w:rsidRPr="0031450B">
          <w:rPr>
            <w:rStyle w:val="Hyperlink"/>
            <w:rFonts w:eastAsiaTheme="majorEastAsia"/>
            <w:noProof/>
          </w:rPr>
          <w:t>4.</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Configuration Management Plan</w:t>
        </w:r>
        <w:r w:rsidR="00037A7A">
          <w:rPr>
            <w:noProof/>
            <w:webHidden/>
          </w:rPr>
          <w:tab/>
        </w:r>
        <w:r w:rsidR="00037A7A">
          <w:rPr>
            <w:noProof/>
            <w:webHidden/>
          </w:rPr>
          <w:fldChar w:fldCharType="begin"/>
        </w:r>
        <w:r w:rsidR="00037A7A">
          <w:rPr>
            <w:noProof/>
            <w:webHidden/>
          </w:rPr>
          <w:instrText xml:space="preserve"> PAGEREF _Toc77942213 \h </w:instrText>
        </w:r>
        <w:r w:rsidR="00037A7A">
          <w:rPr>
            <w:noProof/>
            <w:webHidden/>
          </w:rPr>
        </w:r>
        <w:r w:rsidR="00037A7A">
          <w:rPr>
            <w:noProof/>
            <w:webHidden/>
          </w:rPr>
          <w:fldChar w:fldCharType="separate"/>
        </w:r>
        <w:r w:rsidR="00037A7A">
          <w:rPr>
            <w:noProof/>
            <w:webHidden/>
          </w:rPr>
          <w:t>4</w:t>
        </w:r>
        <w:r w:rsidR="00037A7A">
          <w:rPr>
            <w:noProof/>
            <w:webHidden/>
          </w:rPr>
          <w:fldChar w:fldCharType="end"/>
        </w:r>
      </w:hyperlink>
    </w:p>
    <w:p w14:paraId="06CA1845" w14:textId="2E126131" w:rsidR="00037A7A" w:rsidRDefault="00000000">
      <w:pPr>
        <w:pStyle w:val="TOC2"/>
        <w:rPr>
          <w:rFonts w:asciiTheme="minorHAnsi" w:eastAsiaTheme="minorEastAsia" w:hAnsiTheme="minorHAnsi" w:cstheme="minorBidi"/>
          <w:noProof/>
          <w:kern w:val="0"/>
          <w:sz w:val="22"/>
          <w:lang w:val="en-IN" w:eastAsia="en-IN" w:bidi="mr-IN"/>
        </w:rPr>
      </w:pPr>
      <w:hyperlink w:anchor="_Toc77942214" w:history="1">
        <w:r w:rsidR="00037A7A" w:rsidRPr="0031450B">
          <w:rPr>
            <w:rStyle w:val="Hyperlink"/>
            <w:rFonts w:eastAsiaTheme="majorEastAsia"/>
            <w:noProof/>
          </w:rPr>
          <w:t>4.1</w:t>
        </w:r>
        <w:r w:rsidR="00037A7A">
          <w:rPr>
            <w:rFonts w:asciiTheme="minorHAnsi" w:eastAsiaTheme="minorEastAsia" w:hAnsiTheme="minorHAnsi" w:cstheme="minorBidi"/>
            <w:noProof/>
            <w:kern w:val="0"/>
            <w:sz w:val="22"/>
            <w:lang w:val="en-IN" w:eastAsia="en-IN" w:bidi="mr-IN"/>
          </w:rPr>
          <w:tab/>
        </w:r>
        <w:r w:rsidR="00037A7A" w:rsidRPr="0031450B">
          <w:rPr>
            <w:rStyle w:val="Hyperlink"/>
            <w:rFonts w:eastAsiaTheme="majorEastAsia"/>
            <w:noProof/>
          </w:rPr>
          <w:t>Objectives</w:t>
        </w:r>
        <w:r w:rsidR="00037A7A">
          <w:rPr>
            <w:noProof/>
            <w:webHidden/>
          </w:rPr>
          <w:tab/>
        </w:r>
        <w:r w:rsidR="00037A7A">
          <w:rPr>
            <w:noProof/>
            <w:webHidden/>
          </w:rPr>
          <w:fldChar w:fldCharType="begin"/>
        </w:r>
        <w:r w:rsidR="00037A7A">
          <w:rPr>
            <w:noProof/>
            <w:webHidden/>
          </w:rPr>
          <w:instrText xml:space="preserve"> PAGEREF _Toc77942214 \h </w:instrText>
        </w:r>
        <w:r w:rsidR="00037A7A">
          <w:rPr>
            <w:noProof/>
            <w:webHidden/>
          </w:rPr>
        </w:r>
        <w:r w:rsidR="00037A7A">
          <w:rPr>
            <w:noProof/>
            <w:webHidden/>
          </w:rPr>
          <w:fldChar w:fldCharType="separate"/>
        </w:r>
        <w:r w:rsidR="00037A7A">
          <w:rPr>
            <w:noProof/>
            <w:webHidden/>
          </w:rPr>
          <w:t>4</w:t>
        </w:r>
        <w:r w:rsidR="00037A7A">
          <w:rPr>
            <w:noProof/>
            <w:webHidden/>
          </w:rPr>
          <w:fldChar w:fldCharType="end"/>
        </w:r>
      </w:hyperlink>
    </w:p>
    <w:p w14:paraId="1211CC5C" w14:textId="6CC8FF24" w:rsidR="00037A7A" w:rsidRDefault="00000000">
      <w:pPr>
        <w:pStyle w:val="TOC2"/>
        <w:rPr>
          <w:rFonts w:asciiTheme="minorHAnsi" w:eastAsiaTheme="minorEastAsia" w:hAnsiTheme="minorHAnsi" w:cstheme="minorBidi"/>
          <w:noProof/>
          <w:kern w:val="0"/>
          <w:sz w:val="22"/>
          <w:lang w:val="en-IN" w:eastAsia="en-IN" w:bidi="mr-IN"/>
        </w:rPr>
      </w:pPr>
      <w:hyperlink w:anchor="_Toc77942215" w:history="1">
        <w:r w:rsidR="00037A7A" w:rsidRPr="0031450B">
          <w:rPr>
            <w:rStyle w:val="Hyperlink"/>
            <w:rFonts w:eastAsiaTheme="majorEastAsia"/>
            <w:noProof/>
          </w:rPr>
          <w:t>4.2</w:t>
        </w:r>
        <w:r w:rsidR="00037A7A">
          <w:rPr>
            <w:rFonts w:asciiTheme="minorHAnsi" w:eastAsiaTheme="minorEastAsia" w:hAnsiTheme="minorHAnsi" w:cstheme="minorBidi"/>
            <w:noProof/>
            <w:kern w:val="0"/>
            <w:sz w:val="22"/>
            <w:lang w:val="en-IN" w:eastAsia="en-IN" w:bidi="mr-IN"/>
          </w:rPr>
          <w:tab/>
        </w:r>
        <w:r w:rsidR="00037A7A" w:rsidRPr="0031450B">
          <w:rPr>
            <w:rStyle w:val="Hyperlink"/>
            <w:rFonts w:eastAsiaTheme="majorEastAsia"/>
            <w:noProof/>
          </w:rPr>
          <w:t>Approach</w:t>
        </w:r>
        <w:r w:rsidR="00037A7A">
          <w:rPr>
            <w:noProof/>
            <w:webHidden/>
          </w:rPr>
          <w:tab/>
        </w:r>
        <w:r w:rsidR="00037A7A">
          <w:rPr>
            <w:noProof/>
            <w:webHidden/>
          </w:rPr>
          <w:fldChar w:fldCharType="begin"/>
        </w:r>
        <w:r w:rsidR="00037A7A">
          <w:rPr>
            <w:noProof/>
            <w:webHidden/>
          </w:rPr>
          <w:instrText xml:space="preserve"> PAGEREF _Toc77942215 \h </w:instrText>
        </w:r>
        <w:r w:rsidR="00037A7A">
          <w:rPr>
            <w:noProof/>
            <w:webHidden/>
          </w:rPr>
        </w:r>
        <w:r w:rsidR="00037A7A">
          <w:rPr>
            <w:noProof/>
            <w:webHidden/>
          </w:rPr>
          <w:fldChar w:fldCharType="separate"/>
        </w:r>
        <w:r w:rsidR="00037A7A">
          <w:rPr>
            <w:noProof/>
            <w:webHidden/>
          </w:rPr>
          <w:t>4</w:t>
        </w:r>
        <w:r w:rsidR="00037A7A">
          <w:rPr>
            <w:noProof/>
            <w:webHidden/>
          </w:rPr>
          <w:fldChar w:fldCharType="end"/>
        </w:r>
      </w:hyperlink>
    </w:p>
    <w:p w14:paraId="4FD9AF3A" w14:textId="0F784C31"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6" w:history="1">
        <w:r w:rsidR="00037A7A" w:rsidRPr="0031450B">
          <w:rPr>
            <w:rStyle w:val="Hyperlink"/>
            <w:rFonts w:eastAsiaTheme="majorEastAsia"/>
            <w:noProof/>
          </w:rPr>
          <w:t>5.</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Configuration Management Stages</w:t>
        </w:r>
        <w:r w:rsidR="00037A7A">
          <w:rPr>
            <w:noProof/>
            <w:webHidden/>
          </w:rPr>
          <w:tab/>
        </w:r>
        <w:r w:rsidR="00037A7A">
          <w:rPr>
            <w:noProof/>
            <w:webHidden/>
          </w:rPr>
          <w:fldChar w:fldCharType="begin"/>
        </w:r>
        <w:r w:rsidR="00037A7A">
          <w:rPr>
            <w:noProof/>
            <w:webHidden/>
          </w:rPr>
          <w:instrText xml:space="preserve"> PAGEREF _Toc77942216 \h </w:instrText>
        </w:r>
        <w:r w:rsidR="00037A7A">
          <w:rPr>
            <w:noProof/>
            <w:webHidden/>
          </w:rPr>
        </w:r>
        <w:r w:rsidR="00037A7A">
          <w:rPr>
            <w:noProof/>
            <w:webHidden/>
          </w:rPr>
          <w:fldChar w:fldCharType="separate"/>
        </w:r>
        <w:r w:rsidR="00037A7A">
          <w:rPr>
            <w:noProof/>
            <w:webHidden/>
          </w:rPr>
          <w:t>4</w:t>
        </w:r>
        <w:r w:rsidR="00037A7A">
          <w:rPr>
            <w:noProof/>
            <w:webHidden/>
          </w:rPr>
          <w:fldChar w:fldCharType="end"/>
        </w:r>
      </w:hyperlink>
    </w:p>
    <w:p w14:paraId="6D241AAF" w14:textId="68381667"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7" w:history="1">
        <w:r w:rsidR="00037A7A" w:rsidRPr="0031450B">
          <w:rPr>
            <w:rStyle w:val="Hyperlink"/>
            <w:rFonts w:eastAsiaTheme="majorEastAsia"/>
            <w:noProof/>
          </w:rPr>
          <w:t>6.</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Configuration Management Database (CMDB) Tool Requirements</w:t>
        </w:r>
        <w:r w:rsidR="00037A7A">
          <w:rPr>
            <w:noProof/>
            <w:webHidden/>
          </w:rPr>
          <w:tab/>
        </w:r>
        <w:r w:rsidR="00037A7A">
          <w:rPr>
            <w:noProof/>
            <w:webHidden/>
          </w:rPr>
          <w:fldChar w:fldCharType="begin"/>
        </w:r>
        <w:r w:rsidR="00037A7A">
          <w:rPr>
            <w:noProof/>
            <w:webHidden/>
          </w:rPr>
          <w:instrText xml:space="preserve"> PAGEREF _Toc77942217 \h </w:instrText>
        </w:r>
        <w:r w:rsidR="00037A7A">
          <w:rPr>
            <w:noProof/>
            <w:webHidden/>
          </w:rPr>
        </w:r>
        <w:r w:rsidR="00037A7A">
          <w:rPr>
            <w:noProof/>
            <w:webHidden/>
          </w:rPr>
          <w:fldChar w:fldCharType="separate"/>
        </w:r>
        <w:r w:rsidR="00037A7A">
          <w:rPr>
            <w:noProof/>
            <w:webHidden/>
          </w:rPr>
          <w:t>5</w:t>
        </w:r>
        <w:r w:rsidR="00037A7A">
          <w:rPr>
            <w:noProof/>
            <w:webHidden/>
          </w:rPr>
          <w:fldChar w:fldCharType="end"/>
        </w:r>
      </w:hyperlink>
    </w:p>
    <w:p w14:paraId="1D20AAE1" w14:textId="42AC73C4"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8" w:history="1">
        <w:r w:rsidR="00037A7A" w:rsidRPr="0031450B">
          <w:rPr>
            <w:rStyle w:val="Hyperlink"/>
            <w:rFonts w:eastAsiaTheme="majorEastAsia"/>
            <w:noProof/>
          </w:rPr>
          <w:t>7.</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CMDB Schedules</w:t>
        </w:r>
        <w:r w:rsidR="00037A7A">
          <w:rPr>
            <w:noProof/>
            <w:webHidden/>
          </w:rPr>
          <w:tab/>
        </w:r>
        <w:r w:rsidR="00037A7A">
          <w:rPr>
            <w:noProof/>
            <w:webHidden/>
          </w:rPr>
          <w:fldChar w:fldCharType="begin"/>
        </w:r>
        <w:r w:rsidR="00037A7A">
          <w:rPr>
            <w:noProof/>
            <w:webHidden/>
          </w:rPr>
          <w:instrText xml:space="preserve"> PAGEREF _Toc77942218 \h </w:instrText>
        </w:r>
        <w:r w:rsidR="00037A7A">
          <w:rPr>
            <w:noProof/>
            <w:webHidden/>
          </w:rPr>
        </w:r>
        <w:r w:rsidR="00037A7A">
          <w:rPr>
            <w:noProof/>
            <w:webHidden/>
          </w:rPr>
          <w:fldChar w:fldCharType="separate"/>
        </w:r>
        <w:r w:rsidR="00037A7A">
          <w:rPr>
            <w:noProof/>
            <w:webHidden/>
          </w:rPr>
          <w:t>5</w:t>
        </w:r>
        <w:r w:rsidR="00037A7A">
          <w:rPr>
            <w:noProof/>
            <w:webHidden/>
          </w:rPr>
          <w:fldChar w:fldCharType="end"/>
        </w:r>
      </w:hyperlink>
    </w:p>
    <w:p w14:paraId="09484498" w14:textId="06B15A74"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19" w:history="1">
        <w:r w:rsidR="00037A7A" w:rsidRPr="0031450B">
          <w:rPr>
            <w:rStyle w:val="Hyperlink"/>
            <w:rFonts w:eastAsiaTheme="majorEastAsia"/>
            <w:noProof/>
          </w:rPr>
          <w:t>8.</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Configuration Management and CMDB Metrics</w:t>
        </w:r>
        <w:r w:rsidR="00037A7A">
          <w:rPr>
            <w:noProof/>
            <w:webHidden/>
          </w:rPr>
          <w:tab/>
        </w:r>
        <w:r w:rsidR="00037A7A">
          <w:rPr>
            <w:noProof/>
            <w:webHidden/>
          </w:rPr>
          <w:fldChar w:fldCharType="begin"/>
        </w:r>
        <w:r w:rsidR="00037A7A">
          <w:rPr>
            <w:noProof/>
            <w:webHidden/>
          </w:rPr>
          <w:instrText xml:space="preserve"> PAGEREF _Toc77942219 \h </w:instrText>
        </w:r>
        <w:r w:rsidR="00037A7A">
          <w:rPr>
            <w:noProof/>
            <w:webHidden/>
          </w:rPr>
        </w:r>
        <w:r w:rsidR="00037A7A">
          <w:rPr>
            <w:noProof/>
            <w:webHidden/>
          </w:rPr>
          <w:fldChar w:fldCharType="separate"/>
        </w:r>
        <w:r w:rsidR="00037A7A">
          <w:rPr>
            <w:noProof/>
            <w:webHidden/>
          </w:rPr>
          <w:t>5</w:t>
        </w:r>
        <w:r w:rsidR="00037A7A">
          <w:rPr>
            <w:noProof/>
            <w:webHidden/>
          </w:rPr>
          <w:fldChar w:fldCharType="end"/>
        </w:r>
      </w:hyperlink>
    </w:p>
    <w:p w14:paraId="347C404E" w14:textId="08D59F9D"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20" w:history="1">
        <w:r w:rsidR="00037A7A" w:rsidRPr="0031450B">
          <w:rPr>
            <w:rStyle w:val="Hyperlink"/>
            <w:rFonts w:eastAsiaTheme="majorEastAsia"/>
            <w:noProof/>
          </w:rPr>
          <w:t>9.</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Roles &amp; Responsibilities</w:t>
        </w:r>
        <w:r w:rsidR="00037A7A">
          <w:rPr>
            <w:noProof/>
            <w:webHidden/>
          </w:rPr>
          <w:tab/>
        </w:r>
        <w:r w:rsidR="00037A7A">
          <w:rPr>
            <w:noProof/>
            <w:webHidden/>
          </w:rPr>
          <w:fldChar w:fldCharType="begin"/>
        </w:r>
        <w:r w:rsidR="00037A7A">
          <w:rPr>
            <w:noProof/>
            <w:webHidden/>
          </w:rPr>
          <w:instrText xml:space="preserve"> PAGEREF _Toc77942220 \h </w:instrText>
        </w:r>
        <w:r w:rsidR="00037A7A">
          <w:rPr>
            <w:noProof/>
            <w:webHidden/>
          </w:rPr>
        </w:r>
        <w:r w:rsidR="00037A7A">
          <w:rPr>
            <w:noProof/>
            <w:webHidden/>
          </w:rPr>
          <w:fldChar w:fldCharType="separate"/>
        </w:r>
        <w:r w:rsidR="00037A7A">
          <w:rPr>
            <w:noProof/>
            <w:webHidden/>
          </w:rPr>
          <w:t>5</w:t>
        </w:r>
        <w:r w:rsidR="00037A7A">
          <w:rPr>
            <w:noProof/>
            <w:webHidden/>
          </w:rPr>
          <w:fldChar w:fldCharType="end"/>
        </w:r>
      </w:hyperlink>
    </w:p>
    <w:p w14:paraId="1DBBB5F2" w14:textId="45087987"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21" w:history="1">
        <w:r w:rsidR="00037A7A" w:rsidRPr="0031450B">
          <w:rPr>
            <w:rStyle w:val="Hyperlink"/>
            <w:rFonts w:eastAsiaTheme="majorEastAsia"/>
            <w:noProof/>
          </w:rPr>
          <w:t>10.</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Processes</w:t>
        </w:r>
        <w:r w:rsidR="00037A7A">
          <w:rPr>
            <w:noProof/>
            <w:webHidden/>
          </w:rPr>
          <w:tab/>
        </w:r>
        <w:r w:rsidR="00037A7A">
          <w:rPr>
            <w:noProof/>
            <w:webHidden/>
          </w:rPr>
          <w:fldChar w:fldCharType="begin"/>
        </w:r>
        <w:r w:rsidR="00037A7A">
          <w:rPr>
            <w:noProof/>
            <w:webHidden/>
          </w:rPr>
          <w:instrText xml:space="preserve"> PAGEREF _Toc77942221 \h </w:instrText>
        </w:r>
        <w:r w:rsidR="00037A7A">
          <w:rPr>
            <w:noProof/>
            <w:webHidden/>
          </w:rPr>
        </w:r>
        <w:r w:rsidR="00037A7A">
          <w:rPr>
            <w:noProof/>
            <w:webHidden/>
          </w:rPr>
          <w:fldChar w:fldCharType="separate"/>
        </w:r>
        <w:r w:rsidR="00037A7A">
          <w:rPr>
            <w:noProof/>
            <w:webHidden/>
          </w:rPr>
          <w:t>6</w:t>
        </w:r>
        <w:r w:rsidR="00037A7A">
          <w:rPr>
            <w:noProof/>
            <w:webHidden/>
          </w:rPr>
          <w:fldChar w:fldCharType="end"/>
        </w:r>
      </w:hyperlink>
    </w:p>
    <w:p w14:paraId="453FD4F0" w14:textId="295BBD13" w:rsidR="00037A7A" w:rsidRDefault="00000000">
      <w:pPr>
        <w:pStyle w:val="TOC1"/>
        <w:tabs>
          <w:tab w:val="right" w:leader="dot" w:pos="9017"/>
        </w:tabs>
        <w:rPr>
          <w:rFonts w:asciiTheme="minorHAnsi" w:eastAsiaTheme="minorEastAsia" w:hAnsiTheme="minorHAnsi" w:cstheme="minorBidi"/>
          <w:b w:val="0"/>
          <w:noProof/>
          <w:kern w:val="0"/>
          <w:sz w:val="22"/>
          <w:lang w:val="en-IN" w:eastAsia="en-IN" w:bidi="mr-IN"/>
        </w:rPr>
      </w:pPr>
      <w:hyperlink w:anchor="_Toc77942222" w:history="1">
        <w:r w:rsidR="00037A7A" w:rsidRPr="0031450B">
          <w:rPr>
            <w:rStyle w:val="Hyperlink"/>
            <w:rFonts w:eastAsiaTheme="majorEastAsia"/>
            <w:noProof/>
          </w:rPr>
          <w:t>11.</w:t>
        </w:r>
        <w:r w:rsidR="00037A7A">
          <w:rPr>
            <w:rFonts w:asciiTheme="minorHAnsi" w:eastAsiaTheme="minorEastAsia" w:hAnsiTheme="minorHAnsi" w:cstheme="minorBidi"/>
            <w:b w:val="0"/>
            <w:noProof/>
            <w:kern w:val="0"/>
            <w:sz w:val="22"/>
            <w:lang w:val="en-IN" w:eastAsia="en-IN" w:bidi="mr-IN"/>
          </w:rPr>
          <w:tab/>
        </w:r>
        <w:r w:rsidR="00037A7A" w:rsidRPr="0031450B">
          <w:rPr>
            <w:rStyle w:val="Hyperlink"/>
            <w:rFonts w:eastAsiaTheme="majorEastAsia"/>
            <w:noProof/>
          </w:rPr>
          <w:t>Training</w:t>
        </w:r>
        <w:r w:rsidR="00037A7A">
          <w:rPr>
            <w:noProof/>
            <w:webHidden/>
          </w:rPr>
          <w:tab/>
        </w:r>
        <w:r w:rsidR="00037A7A">
          <w:rPr>
            <w:noProof/>
            <w:webHidden/>
          </w:rPr>
          <w:fldChar w:fldCharType="begin"/>
        </w:r>
        <w:r w:rsidR="00037A7A">
          <w:rPr>
            <w:noProof/>
            <w:webHidden/>
          </w:rPr>
          <w:instrText xml:space="preserve"> PAGEREF _Toc77942222 \h </w:instrText>
        </w:r>
        <w:r w:rsidR="00037A7A">
          <w:rPr>
            <w:noProof/>
            <w:webHidden/>
          </w:rPr>
        </w:r>
        <w:r w:rsidR="00037A7A">
          <w:rPr>
            <w:noProof/>
            <w:webHidden/>
          </w:rPr>
          <w:fldChar w:fldCharType="separate"/>
        </w:r>
        <w:r w:rsidR="00037A7A">
          <w:rPr>
            <w:noProof/>
            <w:webHidden/>
          </w:rPr>
          <w:t>6</w:t>
        </w:r>
        <w:r w:rsidR="00037A7A">
          <w:rPr>
            <w:noProof/>
            <w:webHidden/>
          </w:rPr>
          <w:fldChar w:fldCharType="end"/>
        </w:r>
      </w:hyperlink>
    </w:p>
    <w:p w14:paraId="55C6669D" w14:textId="3CD8D4BA" w:rsidR="00DB3A81" w:rsidRPr="00A16503" w:rsidRDefault="00DB3A81" w:rsidP="00DB3A81">
      <w:pPr>
        <w:spacing w:after="200" w:line="276" w:lineRule="auto"/>
        <w:jc w:val="center"/>
        <w:rPr>
          <w:b/>
          <w:caps/>
          <w:color w:val="000000" w:themeColor="text1"/>
          <w:sz w:val="24"/>
          <w:lang w:eastAsia="en-GB"/>
        </w:rPr>
      </w:pPr>
      <w:r>
        <w:rPr>
          <w:rFonts w:cs="Arial"/>
          <w:szCs w:val="18"/>
        </w:rPr>
        <w:fldChar w:fldCharType="end"/>
      </w:r>
    </w:p>
    <w:p w14:paraId="375B73F8" w14:textId="77777777" w:rsidR="00DB3A81" w:rsidRPr="00A16503" w:rsidRDefault="00DB3A81" w:rsidP="00DB3A81"/>
    <w:p w14:paraId="4A7CD041" w14:textId="77777777" w:rsidR="00DB3A81" w:rsidRPr="00A16503" w:rsidRDefault="00DB3A81" w:rsidP="00DB3A81">
      <w:pPr>
        <w:rPr>
          <w:rFonts w:eastAsia="Calibri"/>
        </w:rPr>
      </w:pPr>
    </w:p>
    <w:p w14:paraId="314E1B51" w14:textId="77777777" w:rsidR="00DB3A81" w:rsidRPr="00A16503" w:rsidRDefault="00DB3A81" w:rsidP="00DB3A81">
      <w:pPr>
        <w:rPr>
          <w:rFonts w:eastAsia="Calibri"/>
        </w:rPr>
      </w:pPr>
    </w:p>
    <w:p w14:paraId="1C7AB3C4" w14:textId="77777777" w:rsidR="00DB3A81" w:rsidRPr="00A16503" w:rsidRDefault="00DB3A81" w:rsidP="00DB3A81">
      <w:pPr>
        <w:rPr>
          <w:rFonts w:eastAsia="Calibri"/>
        </w:rPr>
      </w:pPr>
    </w:p>
    <w:p w14:paraId="2A4F28AB" w14:textId="77777777" w:rsidR="00DB3A81" w:rsidRPr="00A16503" w:rsidRDefault="00DB3A81" w:rsidP="00DB3A81">
      <w:r w:rsidRPr="00A16503">
        <w:br w:type="page"/>
      </w:r>
    </w:p>
    <w:p w14:paraId="39D7E005" w14:textId="77777777" w:rsidR="00DB3A81" w:rsidRPr="00A16503" w:rsidRDefault="00DB3A81" w:rsidP="00DB3A81">
      <w:pPr>
        <w:pBdr>
          <w:bottom w:val="single" w:sz="4" w:space="1" w:color="auto"/>
        </w:pBdr>
        <w:rPr>
          <w:b/>
          <w:bCs/>
          <w:sz w:val="24"/>
        </w:rPr>
      </w:pPr>
      <w:r w:rsidRPr="00A16503">
        <w:rPr>
          <w:rFonts w:cs="Calibri"/>
          <w:b/>
          <w:bCs/>
          <w:sz w:val="24"/>
        </w:rPr>
        <w:lastRenderedPageBreak/>
        <w:t>Docu</w:t>
      </w:r>
      <w:r w:rsidRPr="00A16503">
        <w:rPr>
          <w:rFonts w:cs="Calibri"/>
          <w:b/>
          <w:bCs/>
          <w:spacing w:val="-1"/>
          <w:sz w:val="24"/>
        </w:rPr>
        <w:t>m</w:t>
      </w:r>
      <w:r w:rsidRPr="00A16503">
        <w:rPr>
          <w:rFonts w:cs="Calibri"/>
          <w:b/>
          <w:bCs/>
          <w:sz w:val="24"/>
        </w:rPr>
        <w:t>ent Co</w:t>
      </w:r>
      <w:r w:rsidRPr="00A16503">
        <w:rPr>
          <w:rFonts w:cs="Calibri"/>
          <w:b/>
          <w:bCs/>
          <w:spacing w:val="1"/>
          <w:sz w:val="24"/>
        </w:rPr>
        <w:t>n</w:t>
      </w:r>
      <w:r w:rsidRPr="00A16503">
        <w:rPr>
          <w:rFonts w:cs="Calibri"/>
          <w:b/>
          <w:bCs/>
          <w:sz w:val="24"/>
        </w:rPr>
        <w:t>trol</w:t>
      </w:r>
    </w:p>
    <w:p w14:paraId="29B9E6A0" w14:textId="77777777" w:rsidR="00DB3A81" w:rsidRPr="00A16503" w:rsidRDefault="00DB3A81" w:rsidP="00DB3A81">
      <w:pPr>
        <w:widowControl w:val="0"/>
        <w:autoSpaceDE w:val="0"/>
        <w:autoSpaceDN w:val="0"/>
        <w:adjustRightInd w:val="0"/>
        <w:spacing w:before="29"/>
        <w:rPr>
          <w:rFonts w:cs="Calibri"/>
          <w:sz w:val="22"/>
        </w:rPr>
      </w:pPr>
      <w:r w:rsidRPr="00A16503">
        <w:rPr>
          <w:rFonts w:cs="Calibri"/>
          <w:b/>
          <w:bCs/>
          <w:sz w:val="22"/>
        </w:rPr>
        <w:t>Docum</w:t>
      </w:r>
      <w:r w:rsidRPr="00A16503">
        <w:rPr>
          <w:rFonts w:cs="Calibri"/>
          <w:b/>
          <w:bCs/>
          <w:spacing w:val="1"/>
          <w:sz w:val="22"/>
        </w:rPr>
        <w:t>e</w:t>
      </w:r>
      <w:r w:rsidRPr="00A16503">
        <w:rPr>
          <w:rFonts w:cs="Calibri"/>
          <w:b/>
          <w:bCs/>
          <w:sz w:val="22"/>
        </w:rPr>
        <w:t>nt</w:t>
      </w:r>
      <w:r w:rsidRPr="00A16503">
        <w:rPr>
          <w:rFonts w:cs="Calibri"/>
          <w:b/>
          <w:bCs/>
          <w:spacing w:val="-1"/>
          <w:sz w:val="22"/>
        </w:rPr>
        <w:t xml:space="preserve"> </w:t>
      </w:r>
      <w:r w:rsidRPr="00A16503">
        <w:rPr>
          <w:rFonts w:cs="Calibri"/>
          <w:b/>
          <w:bCs/>
          <w:spacing w:val="1"/>
          <w:sz w:val="22"/>
        </w:rPr>
        <w:t>Ve</w:t>
      </w:r>
      <w:r w:rsidRPr="00A16503">
        <w:rPr>
          <w:rFonts w:cs="Calibri"/>
          <w:b/>
          <w:bCs/>
          <w:sz w:val="22"/>
        </w:rPr>
        <w:t>r</w:t>
      </w:r>
      <w:r w:rsidRPr="00A16503">
        <w:rPr>
          <w:rFonts w:cs="Calibri"/>
          <w:b/>
          <w:bCs/>
          <w:spacing w:val="-1"/>
          <w:sz w:val="22"/>
        </w:rPr>
        <w:t>s</w:t>
      </w:r>
      <w:r w:rsidRPr="00A16503">
        <w:rPr>
          <w:rFonts w:cs="Calibri"/>
          <w:b/>
          <w:bCs/>
          <w:sz w:val="22"/>
        </w:rPr>
        <w:t>ion H</w:t>
      </w:r>
      <w:r w:rsidRPr="00A16503">
        <w:rPr>
          <w:rFonts w:cs="Calibri"/>
          <w:b/>
          <w:bCs/>
          <w:spacing w:val="-2"/>
          <w:sz w:val="22"/>
        </w:rPr>
        <w:t>i</w:t>
      </w:r>
      <w:r w:rsidRPr="00A16503">
        <w:rPr>
          <w:rFonts w:cs="Calibri"/>
          <w:b/>
          <w:bCs/>
          <w:spacing w:val="1"/>
          <w:sz w:val="22"/>
        </w:rPr>
        <w:t>s</w:t>
      </w:r>
      <w:r w:rsidRPr="00A16503">
        <w:rPr>
          <w:rFonts w:cs="Calibri"/>
          <w:b/>
          <w:bCs/>
          <w:sz w:val="22"/>
        </w:rPr>
        <w:t>t</w:t>
      </w:r>
      <w:r w:rsidRPr="00A16503">
        <w:rPr>
          <w:rFonts w:cs="Calibri"/>
          <w:b/>
          <w:bCs/>
          <w:spacing w:val="-1"/>
          <w:sz w:val="22"/>
        </w:rPr>
        <w:t>o</w:t>
      </w:r>
      <w:r w:rsidRPr="00A16503">
        <w:rPr>
          <w:rFonts w:cs="Calibri"/>
          <w:b/>
          <w:bCs/>
          <w:spacing w:val="2"/>
          <w:sz w:val="22"/>
        </w:rPr>
        <w:t>r</w:t>
      </w:r>
      <w:r w:rsidRPr="00A16503">
        <w:rPr>
          <w:rFonts w:cs="Calibri"/>
          <w:b/>
          <w:bCs/>
          <w:sz w:val="22"/>
        </w:rPr>
        <w:t>y</w:t>
      </w:r>
    </w:p>
    <w:p w14:paraId="5BD1548D"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08A5898E" w14:textId="77777777" w:rsidR="00DB3A81" w:rsidRPr="00A16503" w:rsidRDefault="00DB3A81" w:rsidP="00DB3A81">
      <w:pPr>
        <w:widowControl w:val="0"/>
        <w:autoSpaceDE w:val="0"/>
        <w:autoSpaceDN w:val="0"/>
        <w:adjustRightInd w:val="0"/>
        <w:spacing w:line="240" w:lineRule="exact"/>
        <w:rPr>
          <w:rFonts w:cs="Calibri"/>
        </w:rPr>
      </w:pPr>
      <w:r w:rsidRPr="00A16503">
        <w:rPr>
          <w:rFonts w:cs="Calibri"/>
          <w:spacing w:val="-1"/>
        </w:rPr>
        <w:t>T</w:t>
      </w:r>
      <w:r w:rsidRPr="00A16503">
        <w:rPr>
          <w:rFonts w:cs="Calibri"/>
          <w:spacing w:val="1"/>
        </w:rPr>
        <w:t>h</w:t>
      </w:r>
      <w:r w:rsidRPr="00A16503">
        <w:rPr>
          <w:rFonts w:cs="Calibri"/>
        </w:rPr>
        <w:t>is</w:t>
      </w:r>
      <w:r w:rsidRPr="00A16503">
        <w:rPr>
          <w:rFonts w:cs="Calibri"/>
          <w:spacing w:val="-2"/>
        </w:rPr>
        <w:t xml:space="preserve"> </w:t>
      </w:r>
      <w:r w:rsidRPr="00A16503">
        <w:rPr>
          <w:rFonts w:cs="Calibri"/>
          <w:spacing w:val="1"/>
        </w:rPr>
        <w:t>t</w:t>
      </w:r>
      <w:r w:rsidRPr="00A16503">
        <w:rPr>
          <w:rFonts w:cs="Calibri"/>
        </w:rPr>
        <w:t>a</w:t>
      </w:r>
      <w:r w:rsidRPr="00A16503">
        <w:rPr>
          <w:rFonts w:cs="Calibri"/>
          <w:spacing w:val="1"/>
        </w:rPr>
        <w:t>b</w:t>
      </w:r>
      <w:r w:rsidRPr="00A16503">
        <w:rPr>
          <w:rFonts w:cs="Calibri"/>
        </w:rPr>
        <w:t>le</w:t>
      </w:r>
      <w:r w:rsidRPr="00A16503">
        <w:rPr>
          <w:rFonts w:cs="Calibri"/>
          <w:spacing w:val="1"/>
        </w:rPr>
        <w:t xml:space="preserve"> </w:t>
      </w:r>
      <w:r w:rsidRPr="00A16503">
        <w:rPr>
          <w:rFonts w:cs="Calibri"/>
          <w:spacing w:val="-1"/>
        </w:rPr>
        <w:t>s</w:t>
      </w:r>
      <w:r w:rsidRPr="00A16503">
        <w:rPr>
          <w:rFonts w:cs="Calibri"/>
          <w:spacing w:val="1"/>
        </w:rPr>
        <w:t>h</w:t>
      </w:r>
      <w:r w:rsidRPr="00A16503">
        <w:rPr>
          <w:rFonts w:cs="Calibri"/>
        </w:rPr>
        <w:t>o</w:t>
      </w:r>
      <w:r w:rsidRPr="00A16503">
        <w:rPr>
          <w:rFonts w:cs="Calibri"/>
          <w:spacing w:val="1"/>
        </w:rPr>
        <w:t>w</w:t>
      </w:r>
      <w:r w:rsidRPr="00A16503">
        <w:rPr>
          <w:rFonts w:cs="Calibri"/>
        </w:rPr>
        <w:t>s</w:t>
      </w:r>
      <w:r w:rsidRPr="00A16503">
        <w:rPr>
          <w:rFonts w:cs="Calibri"/>
          <w:spacing w:val="-2"/>
        </w:rPr>
        <w:t xml:space="preserve"> </w:t>
      </w:r>
      <w:r w:rsidRPr="00A16503">
        <w:rPr>
          <w:rFonts w:cs="Calibri"/>
        </w:rPr>
        <w:t>a r</w:t>
      </w:r>
      <w:r w:rsidRPr="00A16503">
        <w:rPr>
          <w:rFonts w:cs="Calibri"/>
          <w:spacing w:val="-1"/>
        </w:rPr>
        <w:t>e</w:t>
      </w:r>
      <w:r w:rsidRPr="00A16503">
        <w:rPr>
          <w:rFonts w:cs="Calibri"/>
        </w:rPr>
        <w:t xml:space="preserve">cord </w:t>
      </w:r>
      <w:r w:rsidRPr="00A16503">
        <w:rPr>
          <w:rFonts w:cs="Calibri"/>
          <w:spacing w:val="1"/>
        </w:rPr>
        <w:t>o</w:t>
      </w:r>
      <w:r w:rsidRPr="00A16503">
        <w:rPr>
          <w:rFonts w:cs="Calibri"/>
        </w:rPr>
        <w:t>f</w:t>
      </w:r>
      <w:r w:rsidRPr="00A16503">
        <w:rPr>
          <w:rFonts w:cs="Calibri"/>
          <w:spacing w:val="-2"/>
        </w:rPr>
        <w:t xml:space="preserve"> </w:t>
      </w:r>
      <w:r w:rsidRPr="00A16503">
        <w:rPr>
          <w:rFonts w:cs="Calibri"/>
        </w:rPr>
        <w:t>s</w:t>
      </w:r>
      <w:r w:rsidRPr="00A16503">
        <w:rPr>
          <w:rFonts w:cs="Calibri"/>
          <w:spacing w:val="1"/>
        </w:rPr>
        <w:t>i</w:t>
      </w:r>
      <w:r w:rsidRPr="00A16503">
        <w:rPr>
          <w:rFonts w:cs="Calibri"/>
        </w:rPr>
        <w:t>g</w:t>
      </w:r>
      <w:r w:rsidRPr="00A16503">
        <w:rPr>
          <w:rFonts w:cs="Calibri"/>
          <w:spacing w:val="1"/>
        </w:rPr>
        <w:t>n</w:t>
      </w:r>
      <w:r w:rsidRPr="00A16503">
        <w:rPr>
          <w:rFonts w:cs="Calibri"/>
        </w:rPr>
        <w:t>i</w:t>
      </w:r>
      <w:r w:rsidRPr="00A16503">
        <w:rPr>
          <w:rFonts w:cs="Calibri"/>
          <w:spacing w:val="-1"/>
        </w:rPr>
        <w:t>f</w:t>
      </w:r>
      <w:r w:rsidRPr="00A16503">
        <w:rPr>
          <w:rFonts w:cs="Calibri"/>
        </w:rPr>
        <w:t>ica</w:t>
      </w:r>
      <w:r w:rsidRPr="00A16503">
        <w:rPr>
          <w:rFonts w:cs="Calibri"/>
          <w:spacing w:val="5"/>
        </w:rPr>
        <w:t>n</w:t>
      </w:r>
      <w:r w:rsidRPr="00A16503">
        <w:rPr>
          <w:rFonts w:cs="Calibri"/>
        </w:rPr>
        <w:t>t c</w:t>
      </w:r>
      <w:r w:rsidRPr="00A16503">
        <w:rPr>
          <w:rFonts w:cs="Calibri"/>
          <w:spacing w:val="1"/>
        </w:rPr>
        <w:t>h</w:t>
      </w:r>
      <w:r w:rsidRPr="00A16503">
        <w:rPr>
          <w:rFonts w:cs="Calibri"/>
        </w:rPr>
        <w:t>a</w:t>
      </w:r>
      <w:r w:rsidRPr="00A16503">
        <w:rPr>
          <w:rFonts w:cs="Calibri"/>
          <w:spacing w:val="1"/>
        </w:rPr>
        <w:t>n</w:t>
      </w:r>
      <w:r w:rsidRPr="00A16503">
        <w:rPr>
          <w:rFonts w:cs="Calibri"/>
        </w:rPr>
        <w:t>g</w:t>
      </w:r>
      <w:r w:rsidRPr="00A16503">
        <w:rPr>
          <w:rFonts w:cs="Calibri"/>
          <w:spacing w:val="-1"/>
        </w:rPr>
        <w:t>e</w:t>
      </w:r>
      <w:r w:rsidRPr="00A16503">
        <w:rPr>
          <w:rFonts w:cs="Calibri"/>
        </w:rPr>
        <w:t>s</w:t>
      </w:r>
      <w:r w:rsidRPr="00A16503">
        <w:rPr>
          <w:rFonts w:cs="Calibri"/>
          <w:spacing w:val="-2"/>
        </w:rPr>
        <w:t xml:space="preserve"> </w:t>
      </w:r>
      <w:r w:rsidRPr="00A16503">
        <w:rPr>
          <w:rFonts w:cs="Calibri"/>
          <w:spacing w:val="1"/>
        </w:rPr>
        <w:t>t</w:t>
      </w:r>
      <w:r w:rsidRPr="00A16503">
        <w:rPr>
          <w:rFonts w:cs="Calibri"/>
        </w:rPr>
        <w:t>o</w:t>
      </w:r>
      <w:r w:rsidRPr="00A16503">
        <w:rPr>
          <w:rFonts w:cs="Calibri"/>
          <w:spacing w:val="-1"/>
        </w:rPr>
        <w:t xml:space="preserve"> </w:t>
      </w:r>
      <w:r w:rsidRPr="00A16503">
        <w:rPr>
          <w:rFonts w:cs="Calibri"/>
          <w:spacing w:val="1"/>
        </w:rPr>
        <w:t>th</w:t>
      </w:r>
      <w:r w:rsidRPr="00A16503">
        <w:rPr>
          <w:rFonts w:cs="Calibri"/>
        </w:rPr>
        <w:t>e</w:t>
      </w:r>
      <w:r w:rsidRPr="00A16503">
        <w:rPr>
          <w:rFonts w:cs="Calibri"/>
          <w:spacing w:val="-2"/>
        </w:rPr>
        <w:t xml:space="preserve"> </w:t>
      </w:r>
      <w:r w:rsidRPr="00A16503">
        <w:rPr>
          <w:rFonts w:cs="Calibri"/>
          <w:spacing w:val="1"/>
        </w:rPr>
        <w:t>d</w:t>
      </w:r>
      <w:r w:rsidRPr="00A16503">
        <w:rPr>
          <w:rFonts w:cs="Calibri"/>
        </w:rPr>
        <w:t>oc</w:t>
      </w:r>
      <w:r w:rsidRPr="00A16503">
        <w:rPr>
          <w:rFonts w:cs="Calibri"/>
          <w:spacing w:val="3"/>
        </w:rPr>
        <w:t>u</w:t>
      </w:r>
      <w:r w:rsidRPr="00A16503">
        <w:rPr>
          <w:rFonts w:cs="Calibri"/>
          <w:spacing w:val="-1"/>
        </w:rPr>
        <w:t>me</w:t>
      </w:r>
      <w:r w:rsidRPr="00A16503">
        <w:rPr>
          <w:rFonts w:cs="Calibri"/>
          <w:spacing w:val="1"/>
        </w:rPr>
        <w:t>n</w:t>
      </w:r>
      <w:r w:rsidRPr="00A16503">
        <w:rPr>
          <w:rFonts w:cs="Calibri"/>
        </w:rPr>
        <w:t>t.</w:t>
      </w:r>
    </w:p>
    <w:p w14:paraId="519AC861" w14:textId="77777777" w:rsidR="00DB3A81" w:rsidRPr="00A16503" w:rsidRDefault="00DB3A81" w:rsidP="00DB3A81"/>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368"/>
        <w:gridCol w:w="2790"/>
        <w:gridCol w:w="3860"/>
      </w:tblGrid>
      <w:tr w:rsidR="00DB3A81" w:rsidRPr="00A16503" w14:paraId="0DE2866F" w14:textId="77777777" w:rsidTr="008162A1">
        <w:trPr>
          <w:trHeight w:hRule="exact" w:val="420"/>
        </w:trPr>
        <w:tc>
          <w:tcPr>
            <w:tcW w:w="1072" w:type="dxa"/>
            <w:shd w:val="clear" w:color="auto" w:fill="D9D9D9" w:themeFill="background1" w:themeFillShade="D9"/>
            <w:vAlign w:val="center"/>
          </w:tcPr>
          <w:p w14:paraId="3A060921" w14:textId="77777777" w:rsidR="00DB3A81" w:rsidRPr="00A16503" w:rsidRDefault="00DB3A81" w:rsidP="00F30A01">
            <w:pPr>
              <w:widowControl w:val="0"/>
              <w:autoSpaceDE w:val="0"/>
              <w:autoSpaceDN w:val="0"/>
              <w:adjustRightInd w:val="0"/>
              <w:spacing w:before="60"/>
              <w:ind w:left="90" w:right="81"/>
              <w:jc w:val="center"/>
              <w:rPr>
                <w:rFonts w:cs="Calibri"/>
                <w:b/>
                <w:sz w:val="18"/>
              </w:rPr>
            </w:pPr>
            <w:r w:rsidRPr="00A16503">
              <w:rPr>
                <w:rFonts w:cs="Calibri"/>
                <w:b/>
                <w:sz w:val="18"/>
                <w:szCs w:val="19"/>
              </w:rPr>
              <w:t>Vers</w:t>
            </w:r>
            <w:r w:rsidRPr="00A16503">
              <w:rPr>
                <w:rFonts w:cs="Calibri"/>
                <w:b/>
                <w:spacing w:val="-1"/>
                <w:sz w:val="18"/>
                <w:szCs w:val="19"/>
              </w:rPr>
              <w:t>i</w:t>
            </w:r>
            <w:r w:rsidRPr="00A16503">
              <w:rPr>
                <w:rFonts w:cs="Calibri"/>
                <w:b/>
                <w:sz w:val="18"/>
                <w:szCs w:val="19"/>
              </w:rPr>
              <w:t>on</w:t>
            </w:r>
          </w:p>
        </w:tc>
        <w:tc>
          <w:tcPr>
            <w:tcW w:w="1368" w:type="dxa"/>
            <w:shd w:val="clear" w:color="auto" w:fill="D9D9D9" w:themeFill="background1" w:themeFillShade="D9"/>
            <w:vAlign w:val="center"/>
          </w:tcPr>
          <w:p w14:paraId="1499134E" w14:textId="77777777" w:rsidR="00DB3A81" w:rsidRPr="00A16503" w:rsidRDefault="00DB3A81" w:rsidP="00F30A01">
            <w:pPr>
              <w:widowControl w:val="0"/>
              <w:autoSpaceDE w:val="0"/>
              <w:autoSpaceDN w:val="0"/>
              <w:adjustRightInd w:val="0"/>
              <w:spacing w:before="60"/>
              <w:ind w:left="99" w:right="91"/>
              <w:jc w:val="center"/>
              <w:rPr>
                <w:rFonts w:cs="Calibri"/>
                <w:b/>
                <w:sz w:val="18"/>
              </w:rPr>
            </w:pPr>
            <w:r w:rsidRPr="00A16503">
              <w:rPr>
                <w:rFonts w:cs="Calibri"/>
                <w:b/>
                <w:sz w:val="18"/>
                <w:szCs w:val="19"/>
              </w:rPr>
              <w:t>D</w:t>
            </w:r>
            <w:r w:rsidRPr="00A16503">
              <w:rPr>
                <w:rFonts w:cs="Calibri"/>
                <w:b/>
                <w:spacing w:val="-1"/>
                <w:sz w:val="18"/>
                <w:szCs w:val="19"/>
              </w:rPr>
              <w:t>a</w:t>
            </w:r>
            <w:r w:rsidRPr="00A16503">
              <w:rPr>
                <w:rFonts w:cs="Calibri"/>
                <w:b/>
                <w:sz w:val="18"/>
                <w:szCs w:val="19"/>
              </w:rPr>
              <w:t>te</w:t>
            </w:r>
          </w:p>
        </w:tc>
        <w:tc>
          <w:tcPr>
            <w:tcW w:w="2790" w:type="dxa"/>
            <w:shd w:val="clear" w:color="auto" w:fill="D9D9D9" w:themeFill="background1" w:themeFillShade="D9"/>
            <w:vAlign w:val="center"/>
          </w:tcPr>
          <w:p w14:paraId="4F86426B" w14:textId="77777777" w:rsidR="00DB3A81" w:rsidRPr="00A16503" w:rsidRDefault="00DB3A81" w:rsidP="00F30A01">
            <w:pPr>
              <w:widowControl w:val="0"/>
              <w:autoSpaceDE w:val="0"/>
              <w:autoSpaceDN w:val="0"/>
              <w:adjustRightInd w:val="0"/>
              <w:spacing w:before="60"/>
              <w:ind w:left="77" w:right="100"/>
              <w:rPr>
                <w:rFonts w:cs="Calibri"/>
                <w:b/>
                <w:sz w:val="18"/>
              </w:rPr>
            </w:pPr>
            <w:r w:rsidRPr="00A16503">
              <w:rPr>
                <w:rFonts w:cs="Calibri"/>
                <w:b/>
                <w:sz w:val="18"/>
                <w:szCs w:val="19"/>
              </w:rPr>
              <w:t>Author</w:t>
            </w:r>
          </w:p>
        </w:tc>
        <w:tc>
          <w:tcPr>
            <w:tcW w:w="3860" w:type="dxa"/>
            <w:shd w:val="clear" w:color="auto" w:fill="D9D9D9" w:themeFill="background1" w:themeFillShade="D9"/>
            <w:vAlign w:val="center"/>
          </w:tcPr>
          <w:p w14:paraId="6CAEEDB7" w14:textId="77777777" w:rsidR="00DB3A81" w:rsidRPr="00A16503" w:rsidRDefault="00DB3A81" w:rsidP="00F30A01">
            <w:pPr>
              <w:widowControl w:val="0"/>
              <w:autoSpaceDE w:val="0"/>
              <w:autoSpaceDN w:val="0"/>
              <w:adjustRightInd w:val="0"/>
              <w:spacing w:before="60"/>
              <w:ind w:left="80" w:right="89"/>
              <w:rPr>
                <w:rFonts w:cs="Calibri"/>
                <w:b/>
                <w:sz w:val="18"/>
              </w:rPr>
            </w:pPr>
            <w:r w:rsidRPr="00A16503">
              <w:rPr>
                <w:rFonts w:cs="Calibri"/>
                <w:b/>
                <w:sz w:val="18"/>
                <w:szCs w:val="19"/>
              </w:rPr>
              <w:t>Des</w:t>
            </w:r>
            <w:r w:rsidRPr="00A16503">
              <w:rPr>
                <w:rFonts w:cs="Calibri"/>
                <w:b/>
                <w:spacing w:val="-1"/>
                <w:sz w:val="18"/>
                <w:szCs w:val="19"/>
              </w:rPr>
              <w:t>c</w:t>
            </w:r>
            <w:r w:rsidRPr="00A16503">
              <w:rPr>
                <w:rFonts w:cs="Calibri"/>
                <w:b/>
                <w:sz w:val="18"/>
                <w:szCs w:val="19"/>
              </w:rPr>
              <w:t>rip</w:t>
            </w:r>
            <w:r w:rsidRPr="00A16503">
              <w:rPr>
                <w:rFonts w:cs="Calibri"/>
                <w:b/>
                <w:spacing w:val="-1"/>
                <w:sz w:val="18"/>
                <w:szCs w:val="19"/>
              </w:rPr>
              <w:t>t</w:t>
            </w:r>
            <w:r w:rsidRPr="00A16503">
              <w:rPr>
                <w:rFonts w:cs="Calibri"/>
                <w:b/>
                <w:spacing w:val="-2"/>
                <w:sz w:val="18"/>
                <w:szCs w:val="19"/>
              </w:rPr>
              <w:t>i</w:t>
            </w:r>
            <w:r w:rsidRPr="00A16503">
              <w:rPr>
                <w:rFonts w:cs="Calibri"/>
                <w:b/>
                <w:spacing w:val="2"/>
                <w:sz w:val="18"/>
                <w:szCs w:val="19"/>
              </w:rPr>
              <w:t>o</w:t>
            </w:r>
            <w:r w:rsidRPr="00A16503">
              <w:rPr>
                <w:rFonts w:cs="Calibri"/>
                <w:b/>
                <w:sz w:val="18"/>
                <w:szCs w:val="19"/>
              </w:rPr>
              <w:t>n</w:t>
            </w:r>
            <w:r w:rsidRPr="00A16503">
              <w:rPr>
                <w:rFonts w:cs="Calibri"/>
                <w:b/>
                <w:spacing w:val="-4"/>
                <w:sz w:val="18"/>
                <w:szCs w:val="19"/>
              </w:rPr>
              <w:t xml:space="preserve"> </w:t>
            </w:r>
            <w:r w:rsidRPr="00A16503">
              <w:rPr>
                <w:rFonts w:cs="Calibri"/>
                <w:b/>
                <w:sz w:val="18"/>
                <w:szCs w:val="19"/>
              </w:rPr>
              <w:t>of</w:t>
            </w:r>
            <w:r w:rsidRPr="00A16503">
              <w:rPr>
                <w:rFonts w:cs="Calibri"/>
                <w:b/>
                <w:spacing w:val="-1"/>
                <w:sz w:val="18"/>
                <w:szCs w:val="19"/>
              </w:rPr>
              <w:t xml:space="preserve"> </w:t>
            </w:r>
            <w:r w:rsidRPr="00A16503">
              <w:rPr>
                <w:rFonts w:cs="Calibri"/>
                <w:b/>
                <w:sz w:val="18"/>
                <w:szCs w:val="19"/>
              </w:rPr>
              <w:t>Ch</w:t>
            </w:r>
            <w:r w:rsidRPr="00A16503">
              <w:rPr>
                <w:rFonts w:cs="Calibri"/>
                <w:b/>
                <w:spacing w:val="-1"/>
                <w:sz w:val="18"/>
                <w:szCs w:val="19"/>
              </w:rPr>
              <w:t>a</w:t>
            </w:r>
            <w:r w:rsidRPr="00A16503">
              <w:rPr>
                <w:rFonts w:cs="Calibri"/>
                <w:b/>
                <w:spacing w:val="2"/>
                <w:sz w:val="18"/>
                <w:szCs w:val="19"/>
              </w:rPr>
              <w:t>n</w:t>
            </w:r>
            <w:r w:rsidRPr="00A16503">
              <w:rPr>
                <w:rFonts w:cs="Calibri"/>
                <w:b/>
                <w:sz w:val="18"/>
                <w:szCs w:val="19"/>
              </w:rPr>
              <w:t>ge</w:t>
            </w:r>
          </w:p>
        </w:tc>
      </w:tr>
      <w:tr w:rsidR="00DB3A81" w:rsidRPr="00A16503" w14:paraId="38D29052" w14:textId="77777777" w:rsidTr="008162A1">
        <w:trPr>
          <w:trHeight w:hRule="exact" w:val="299"/>
        </w:trPr>
        <w:tc>
          <w:tcPr>
            <w:tcW w:w="1072" w:type="dxa"/>
            <w:vAlign w:val="center"/>
          </w:tcPr>
          <w:p w14:paraId="464C1B07" w14:textId="3F9E75E9" w:rsidR="00DB3A81" w:rsidRPr="00A16503" w:rsidRDefault="00EE1D0B" w:rsidP="00F30A01">
            <w:pPr>
              <w:widowControl w:val="0"/>
              <w:autoSpaceDE w:val="0"/>
              <w:autoSpaceDN w:val="0"/>
              <w:adjustRightInd w:val="0"/>
              <w:ind w:left="90" w:right="81"/>
              <w:jc w:val="center"/>
              <w:rPr>
                <w:rFonts w:cs="Calibri"/>
                <w:sz w:val="18"/>
              </w:rPr>
            </w:pPr>
            <w:r>
              <w:rPr>
                <w:rFonts w:cs="Calibri"/>
                <w:sz w:val="18"/>
              </w:rPr>
              <w:t>1.0</w:t>
            </w:r>
          </w:p>
        </w:tc>
        <w:tc>
          <w:tcPr>
            <w:tcW w:w="1368" w:type="dxa"/>
            <w:vAlign w:val="center"/>
          </w:tcPr>
          <w:p w14:paraId="70B5B90D" w14:textId="1C02EF21" w:rsidR="00DB3A81" w:rsidRPr="00A16503" w:rsidRDefault="00F30A01" w:rsidP="00F30A01">
            <w:pPr>
              <w:widowControl w:val="0"/>
              <w:autoSpaceDE w:val="0"/>
              <w:autoSpaceDN w:val="0"/>
              <w:adjustRightInd w:val="0"/>
              <w:ind w:left="99" w:right="91"/>
              <w:jc w:val="center"/>
              <w:rPr>
                <w:rFonts w:cs="Calibri"/>
                <w:sz w:val="18"/>
              </w:rPr>
            </w:pPr>
            <w:r>
              <w:rPr>
                <w:rFonts w:cs="Calibri"/>
                <w:sz w:val="18"/>
              </w:rPr>
              <w:t>&lt;Date&gt;</w:t>
            </w:r>
          </w:p>
        </w:tc>
        <w:tc>
          <w:tcPr>
            <w:tcW w:w="2790" w:type="dxa"/>
            <w:vAlign w:val="center"/>
          </w:tcPr>
          <w:p w14:paraId="06891BF1" w14:textId="2091CF22" w:rsidR="00DB3A81" w:rsidRPr="00A16503" w:rsidRDefault="00F30A01" w:rsidP="00F30A01">
            <w:pPr>
              <w:widowControl w:val="0"/>
              <w:autoSpaceDE w:val="0"/>
              <w:autoSpaceDN w:val="0"/>
              <w:adjustRightInd w:val="0"/>
              <w:ind w:left="77" w:right="100"/>
              <w:rPr>
                <w:rFonts w:cs="Calibri"/>
                <w:sz w:val="18"/>
              </w:rPr>
            </w:pPr>
            <w:r>
              <w:rPr>
                <w:rFonts w:cs="Calibri"/>
                <w:sz w:val="18"/>
              </w:rPr>
              <w:t>&lt;Name&gt;</w:t>
            </w:r>
          </w:p>
        </w:tc>
        <w:tc>
          <w:tcPr>
            <w:tcW w:w="3860" w:type="dxa"/>
            <w:vAlign w:val="center"/>
          </w:tcPr>
          <w:p w14:paraId="55019589" w14:textId="699330AF" w:rsidR="00DB3A81" w:rsidRPr="00A16503" w:rsidRDefault="00F30A01" w:rsidP="00F30A01">
            <w:pPr>
              <w:widowControl w:val="0"/>
              <w:autoSpaceDE w:val="0"/>
              <w:autoSpaceDN w:val="0"/>
              <w:adjustRightInd w:val="0"/>
              <w:ind w:left="80" w:right="89"/>
              <w:rPr>
                <w:rFonts w:cs="Calibri"/>
                <w:sz w:val="18"/>
              </w:rPr>
            </w:pPr>
            <w:r>
              <w:rPr>
                <w:rFonts w:cs="Calibri"/>
                <w:sz w:val="18"/>
              </w:rPr>
              <w:t>Original Version</w:t>
            </w:r>
          </w:p>
        </w:tc>
      </w:tr>
      <w:tr w:rsidR="00DB3A81" w:rsidRPr="00A16503" w14:paraId="35047F6B" w14:textId="77777777" w:rsidTr="008162A1">
        <w:trPr>
          <w:trHeight w:hRule="exact" w:val="362"/>
        </w:trPr>
        <w:tc>
          <w:tcPr>
            <w:tcW w:w="1072" w:type="dxa"/>
            <w:vAlign w:val="center"/>
          </w:tcPr>
          <w:p w14:paraId="00F774AE"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3043F75A"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3A74FDC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3537B416"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3C0A8712" w14:textId="77777777" w:rsidTr="008162A1">
        <w:trPr>
          <w:trHeight w:hRule="exact" w:val="370"/>
        </w:trPr>
        <w:tc>
          <w:tcPr>
            <w:tcW w:w="1072" w:type="dxa"/>
            <w:vAlign w:val="center"/>
          </w:tcPr>
          <w:p w14:paraId="0898F40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ED6874F"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3711C894"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048986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128D4249" w14:textId="77777777" w:rsidTr="008162A1">
        <w:trPr>
          <w:trHeight w:hRule="exact" w:val="371"/>
        </w:trPr>
        <w:tc>
          <w:tcPr>
            <w:tcW w:w="1072" w:type="dxa"/>
            <w:vAlign w:val="center"/>
          </w:tcPr>
          <w:p w14:paraId="7AECA277"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321A2C5" w14:textId="77777777" w:rsidR="00DB3A81" w:rsidRPr="00A16503" w:rsidRDefault="00DB3A81" w:rsidP="00F30A01">
            <w:pPr>
              <w:widowControl w:val="0"/>
              <w:autoSpaceDE w:val="0"/>
              <w:autoSpaceDN w:val="0"/>
              <w:adjustRightInd w:val="0"/>
              <w:ind w:left="99" w:right="91"/>
              <w:rPr>
                <w:rFonts w:cs="Calibri"/>
                <w:sz w:val="18"/>
              </w:rPr>
            </w:pPr>
          </w:p>
        </w:tc>
        <w:tc>
          <w:tcPr>
            <w:tcW w:w="2790" w:type="dxa"/>
            <w:vAlign w:val="center"/>
          </w:tcPr>
          <w:p w14:paraId="1C6E3D01"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C27163F"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21A26740" w14:textId="77777777" w:rsidTr="008162A1">
        <w:trPr>
          <w:trHeight w:hRule="exact" w:val="380"/>
        </w:trPr>
        <w:tc>
          <w:tcPr>
            <w:tcW w:w="1072" w:type="dxa"/>
            <w:vAlign w:val="center"/>
          </w:tcPr>
          <w:p w14:paraId="5034A45D"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0E926652"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216C05CC"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48272AD1"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6A5B9A87" w14:textId="77777777" w:rsidTr="008162A1">
        <w:trPr>
          <w:trHeight w:hRule="exact" w:val="424"/>
        </w:trPr>
        <w:tc>
          <w:tcPr>
            <w:tcW w:w="1072" w:type="dxa"/>
            <w:vAlign w:val="center"/>
          </w:tcPr>
          <w:p w14:paraId="6E5FB520"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8B47346"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6DB73EE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29F6565B" w14:textId="77777777" w:rsidR="00DB3A81" w:rsidRPr="00A16503" w:rsidRDefault="00DB3A81" w:rsidP="00F30A01">
            <w:pPr>
              <w:widowControl w:val="0"/>
              <w:autoSpaceDE w:val="0"/>
              <w:autoSpaceDN w:val="0"/>
              <w:adjustRightInd w:val="0"/>
              <w:ind w:left="80" w:right="89"/>
              <w:rPr>
                <w:rFonts w:cs="Calibri"/>
                <w:sz w:val="18"/>
              </w:rPr>
            </w:pPr>
          </w:p>
        </w:tc>
      </w:tr>
      <w:tr w:rsidR="00DB3A81" w:rsidRPr="00A16503" w14:paraId="734BFC59" w14:textId="77777777" w:rsidTr="008162A1">
        <w:trPr>
          <w:trHeight w:hRule="exact" w:val="361"/>
        </w:trPr>
        <w:tc>
          <w:tcPr>
            <w:tcW w:w="1072" w:type="dxa"/>
            <w:vAlign w:val="center"/>
          </w:tcPr>
          <w:p w14:paraId="57441318" w14:textId="77777777" w:rsidR="00DB3A81" w:rsidRPr="00A16503" w:rsidRDefault="00DB3A81" w:rsidP="00F30A01">
            <w:pPr>
              <w:widowControl w:val="0"/>
              <w:autoSpaceDE w:val="0"/>
              <w:autoSpaceDN w:val="0"/>
              <w:adjustRightInd w:val="0"/>
              <w:ind w:left="90" w:right="81"/>
              <w:jc w:val="center"/>
              <w:rPr>
                <w:rFonts w:cs="Calibri"/>
                <w:sz w:val="18"/>
              </w:rPr>
            </w:pPr>
          </w:p>
        </w:tc>
        <w:tc>
          <w:tcPr>
            <w:tcW w:w="1368" w:type="dxa"/>
            <w:vAlign w:val="center"/>
          </w:tcPr>
          <w:p w14:paraId="699D68B1" w14:textId="77777777" w:rsidR="00DB3A81" w:rsidRPr="00A16503" w:rsidRDefault="00DB3A81" w:rsidP="00F30A01">
            <w:pPr>
              <w:widowControl w:val="0"/>
              <w:autoSpaceDE w:val="0"/>
              <w:autoSpaceDN w:val="0"/>
              <w:adjustRightInd w:val="0"/>
              <w:ind w:left="99" w:right="91"/>
              <w:jc w:val="center"/>
              <w:rPr>
                <w:rFonts w:cs="Calibri"/>
                <w:sz w:val="18"/>
              </w:rPr>
            </w:pPr>
          </w:p>
        </w:tc>
        <w:tc>
          <w:tcPr>
            <w:tcW w:w="2790" w:type="dxa"/>
            <w:vAlign w:val="center"/>
          </w:tcPr>
          <w:p w14:paraId="56C63A7F" w14:textId="77777777" w:rsidR="00DB3A81" w:rsidRPr="00A16503" w:rsidRDefault="00DB3A81" w:rsidP="00F30A01">
            <w:pPr>
              <w:widowControl w:val="0"/>
              <w:autoSpaceDE w:val="0"/>
              <w:autoSpaceDN w:val="0"/>
              <w:adjustRightInd w:val="0"/>
              <w:ind w:left="77" w:right="100"/>
              <w:jc w:val="center"/>
              <w:rPr>
                <w:rFonts w:cs="Calibri"/>
                <w:sz w:val="18"/>
              </w:rPr>
            </w:pPr>
          </w:p>
        </w:tc>
        <w:tc>
          <w:tcPr>
            <w:tcW w:w="3860" w:type="dxa"/>
            <w:vAlign w:val="center"/>
          </w:tcPr>
          <w:p w14:paraId="0DBEFF12" w14:textId="77777777" w:rsidR="00DB3A81" w:rsidRPr="00A16503" w:rsidRDefault="00DB3A81" w:rsidP="00F30A01">
            <w:pPr>
              <w:widowControl w:val="0"/>
              <w:autoSpaceDE w:val="0"/>
              <w:autoSpaceDN w:val="0"/>
              <w:adjustRightInd w:val="0"/>
              <w:ind w:left="80" w:right="89"/>
              <w:rPr>
                <w:rFonts w:cs="Calibri"/>
                <w:sz w:val="18"/>
              </w:rPr>
            </w:pPr>
          </w:p>
        </w:tc>
      </w:tr>
    </w:tbl>
    <w:p w14:paraId="451CE5FB" w14:textId="77777777" w:rsidR="00DB3A81" w:rsidRPr="00A16503" w:rsidRDefault="00DB3A81" w:rsidP="00DB3A81"/>
    <w:p w14:paraId="00AFAD92" w14:textId="77777777" w:rsidR="00DB3A81" w:rsidRPr="00A16503" w:rsidRDefault="00DB3A81" w:rsidP="00DB3A81"/>
    <w:p w14:paraId="6EA27647" w14:textId="77777777" w:rsidR="00DB3A81" w:rsidRPr="00A16503" w:rsidRDefault="00DB3A81" w:rsidP="00DB3A81">
      <w:pPr>
        <w:widowControl w:val="0"/>
        <w:autoSpaceDE w:val="0"/>
        <w:autoSpaceDN w:val="0"/>
        <w:adjustRightInd w:val="0"/>
        <w:spacing w:before="29"/>
        <w:rPr>
          <w:rFonts w:cs="Calibri"/>
          <w:b/>
          <w:bCs/>
          <w:sz w:val="22"/>
        </w:rPr>
      </w:pPr>
      <w:r w:rsidRPr="00A16503">
        <w:rPr>
          <w:rFonts w:cs="Calibri"/>
          <w:b/>
          <w:bCs/>
          <w:sz w:val="22"/>
        </w:rPr>
        <w:t>Approvals</w:t>
      </w:r>
    </w:p>
    <w:p w14:paraId="69A0837E" w14:textId="77777777" w:rsidR="00DB3A81" w:rsidRPr="00A16503" w:rsidRDefault="00DB3A81" w:rsidP="00DB3A81">
      <w:pPr>
        <w:widowControl w:val="0"/>
        <w:autoSpaceDE w:val="0"/>
        <w:autoSpaceDN w:val="0"/>
        <w:adjustRightInd w:val="0"/>
        <w:spacing w:before="4" w:line="120" w:lineRule="exact"/>
        <w:rPr>
          <w:rFonts w:cs="Calibri"/>
          <w:sz w:val="12"/>
          <w:szCs w:val="12"/>
        </w:rPr>
      </w:pPr>
    </w:p>
    <w:p w14:paraId="4DE16E56" w14:textId="77777777" w:rsidR="00DB3A81" w:rsidRPr="00A16503" w:rsidRDefault="00DB3A81" w:rsidP="00DB3A81">
      <w:pPr>
        <w:widowControl w:val="0"/>
        <w:autoSpaceDE w:val="0"/>
        <w:autoSpaceDN w:val="0"/>
        <w:adjustRightInd w:val="0"/>
        <w:spacing w:line="240" w:lineRule="exact"/>
        <w:rPr>
          <w:rFonts w:cs="Calibri"/>
          <w:spacing w:val="-1"/>
        </w:rPr>
      </w:pPr>
      <w:r w:rsidRPr="00A16503">
        <w:rPr>
          <w:rFonts w:cs="Calibri"/>
          <w:spacing w:val="-1"/>
        </w:rPr>
        <w:t>This table shows the approvals on this document for circulation, use and withdrawal</w:t>
      </w:r>
    </w:p>
    <w:p w14:paraId="5C52B2DB" w14:textId="77777777" w:rsidR="00DB3A81" w:rsidRPr="00A16503" w:rsidRDefault="00DB3A81" w:rsidP="00DB3A81">
      <w:pPr>
        <w:widowControl w:val="0"/>
        <w:autoSpaceDE w:val="0"/>
        <w:autoSpaceDN w:val="0"/>
        <w:adjustRightInd w:val="0"/>
        <w:spacing w:line="240" w:lineRule="exact"/>
        <w:rPr>
          <w:rFonts w:cs="Calibri"/>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2"/>
        <w:gridCol w:w="1133"/>
        <w:gridCol w:w="1845"/>
        <w:gridCol w:w="2056"/>
        <w:gridCol w:w="2984"/>
      </w:tblGrid>
      <w:tr w:rsidR="00DB3A81" w:rsidRPr="00A16503" w14:paraId="3CAAF53D" w14:textId="77777777" w:rsidTr="00F30A01">
        <w:trPr>
          <w:trHeight w:hRule="exact" w:val="420"/>
        </w:trPr>
        <w:tc>
          <w:tcPr>
            <w:tcW w:w="1072" w:type="dxa"/>
            <w:shd w:val="clear" w:color="auto" w:fill="D9D9D9" w:themeFill="background1" w:themeFillShade="D9"/>
            <w:vAlign w:val="center"/>
          </w:tcPr>
          <w:p w14:paraId="6BA45EB0" w14:textId="77777777" w:rsidR="00DB3A81" w:rsidRPr="00A16503" w:rsidRDefault="00DB3A81" w:rsidP="00F30A01">
            <w:pPr>
              <w:widowControl w:val="0"/>
              <w:autoSpaceDE w:val="0"/>
              <w:autoSpaceDN w:val="0"/>
              <w:adjustRightInd w:val="0"/>
              <w:spacing w:before="60"/>
              <w:ind w:left="90" w:right="81"/>
              <w:jc w:val="center"/>
              <w:rPr>
                <w:rFonts w:cs="Calibri"/>
                <w:b/>
                <w:sz w:val="24"/>
              </w:rPr>
            </w:pPr>
            <w:r w:rsidRPr="00A16503">
              <w:rPr>
                <w:rFonts w:cs="Calibri"/>
                <w:b/>
                <w:sz w:val="19"/>
                <w:szCs w:val="19"/>
              </w:rPr>
              <w:t>Vers</w:t>
            </w:r>
            <w:r w:rsidRPr="00A16503">
              <w:rPr>
                <w:rFonts w:cs="Calibri"/>
                <w:b/>
                <w:spacing w:val="-1"/>
                <w:sz w:val="19"/>
                <w:szCs w:val="19"/>
              </w:rPr>
              <w:t>i</w:t>
            </w:r>
            <w:r w:rsidRPr="00A16503">
              <w:rPr>
                <w:rFonts w:cs="Calibri"/>
                <w:b/>
                <w:sz w:val="19"/>
                <w:szCs w:val="19"/>
              </w:rPr>
              <w:t>on</w:t>
            </w:r>
          </w:p>
        </w:tc>
        <w:tc>
          <w:tcPr>
            <w:tcW w:w="1133" w:type="dxa"/>
            <w:shd w:val="clear" w:color="auto" w:fill="D9D9D9" w:themeFill="background1" w:themeFillShade="D9"/>
            <w:vAlign w:val="center"/>
          </w:tcPr>
          <w:p w14:paraId="1BD16BB1" w14:textId="77777777" w:rsidR="00DB3A81" w:rsidRPr="00A16503" w:rsidRDefault="00DB3A81" w:rsidP="00F30A01">
            <w:pPr>
              <w:widowControl w:val="0"/>
              <w:autoSpaceDE w:val="0"/>
              <w:autoSpaceDN w:val="0"/>
              <w:adjustRightInd w:val="0"/>
              <w:spacing w:before="60"/>
              <w:ind w:left="99" w:right="40"/>
              <w:jc w:val="center"/>
              <w:rPr>
                <w:rFonts w:cs="Calibri"/>
                <w:b/>
                <w:sz w:val="24"/>
              </w:rPr>
            </w:pPr>
            <w:r w:rsidRPr="00A16503">
              <w:rPr>
                <w:rFonts w:cs="Calibri"/>
                <w:b/>
                <w:sz w:val="19"/>
                <w:szCs w:val="19"/>
              </w:rPr>
              <w:t>D</w:t>
            </w:r>
            <w:r w:rsidRPr="00A16503">
              <w:rPr>
                <w:rFonts w:cs="Calibri"/>
                <w:b/>
                <w:spacing w:val="-1"/>
                <w:sz w:val="19"/>
                <w:szCs w:val="19"/>
              </w:rPr>
              <w:t>a</w:t>
            </w:r>
            <w:r w:rsidRPr="00A16503">
              <w:rPr>
                <w:rFonts w:cs="Calibri"/>
                <w:b/>
                <w:sz w:val="19"/>
                <w:szCs w:val="19"/>
              </w:rPr>
              <w:t>te</w:t>
            </w:r>
          </w:p>
        </w:tc>
        <w:tc>
          <w:tcPr>
            <w:tcW w:w="1845" w:type="dxa"/>
            <w:shd w:val="clear" w:color="auto" w:fill="D9D9D9" w:themeFill="background1" w:themeFillShade="D9"/>
            <w:vAlign w:val="center"/>
          </w:tcPr>
          <w:p w14:paraId="4C1D328D" w14:textId="77777777" w:rsidR="00DB3A81" w:rsidRPr="00A16503" w:rsidRDefault="00DB3A81" w:rsidP="00F30A01">
            <w:pPr>
              <w:widowControl w:val="0"/>
              <w:autoSpaceDE w:val="0"/>
              <w:autoSpaceDN w:val="0"/>
              <w:adjustRightInd w:val="0"/>
              <w:spacing w:before="60"/>
              <w:ind w:left="50" w:right="89"/>
              <w:jc w:val="center"/>
              <w:rPr>
                <w:rFonts w:cs="Calibri"/>
                <w:b/>
                <w:sz w:val="24"/>
              </w:rPr>
            </w:pPr>
            <w:r w:rsidRPr="00A16503">
              <w:rPr>
                <w:rFonts w:cs="Calibri"/>
                <w:b/>
                <w:sz w:val="19"/>
                <w:szCs w:val="19"/>
              </w:rPr>
              <w:t>Approver</w:t>
            </w:r>
          </w:p>
        </w:tc>
        <w:tc>
          <w:tcPr>
            <w:tcW w:w="2056" w:type="dxa"/>
            <w:shd w:val="clear" w:color="auto" w:fill="D9D9D9" w:themeFill="background1" w:themeFillShade="D9"/>
            <w:vAlign w:val="center"/>
          </w:tcPr>
          <w:p w14:paraId="17292F7B" w14:textId="77777777" w:rsidR="00DB3A81" w:rsidRPr="00A16503" w:rsidRDefault="00DB3A81" w:rsidP="00F30A01">
            <w:pPr>
              <w:widowControl w:val="0"/>
              <w:autoSpaceDE w:val="0"/>
              <w:autoSpaceDN w:val="0"/>
              <w:adjustRightInd w:val="0"/>
              <w:spacing w:before="60"/>
              <w:ind w:left="79" w:right="76"/>
              <w:jc w:val="center"/>
              <w:rPr>
                <w:rFonts w:cs="Calibri"/>
                <w:b/>
                <w:sz w:val="24"/>
              </w:rPr>
            </w:pPr>
            <w:r w:rsidRPr="00A16503">
              <w:rPr>
                <w:rFonts w:cs="Calibri"/>
                <w:b/>
                <w:sz w:val="19"/>
                <w:szCs w:val="19"/>
              </w:rPr>
              <w:t>Title/Authority</w:t>
            </w:r>
          </w:p>
        </w:tc>
        <w:tc>
          <w:tcPr>
            <w:tcW w:w="2984" w:type="dxa"/>
            <w:shd w:val="clear" w:color="auto" w:fill="D9D9D9" w:themeFill="background1" w:themeFillShade="D9"/>
            <w:vAlign w:val="center"/>
          </w:tcPr>
          <w:p w14:paraId="220F3683" w14:textId="77777777" w:rsidR="00DB3A81" w:rsidRPr="00A16503" w:rsidRDefault="00DB3A81" w:rsidP="00F30A01">
            <w:pPr>
              <w:widowControl w:val="0"/>
              <w:autoSpaceDE w:val="0"/>
              <w:autoSpaceDN w:val="0"/>
              <w:adjustRightInd w:val="0"/>
              <w:spacing w:before="60"/>
              <w:ind w:left="102" w:right="89"/>
              <w:rPr>
                <w:rFonts w:cs="Calibri"/>
                <w:b/>
                <w:sz w:val="19"/>
                <w:szCs w:val="19"/>
              </w:rPr>
            </w:pPr>
            <w:r w:rsidRPr="00A16503">
              <w:rPr>
                <w:rFonts w:cs="Calibri"/>
                <w:b/>
                <w:sz w:val="19"/>
                <w:szCs w:val="19"/>
              </w:rPr>
              <w:t>Approval Remarks</w:t>
            </w:r>
          </w:p>
        </w:tc>
      </w:tr>
      <w:tr w:rsidR="00F30A01" w:rsidRPr="00A16503" w14:paraId="43315963" w14:textId="77777777" w:rsidTr="00F30A01">
        <w:trPr>
          <w:trHeight w:hRule="exact" w:val="497"/>
        </w:trPr>
        <w:tc>
          <w:tcPr>
            <w:tcW w:w="1072" w:type="dxa"/>
            <w:vAlign w:val="center"/>
          </w:tcPr>
          <w:p w14:paraId="058F011A" w14:textId="77777777" w:rsidR="00F30A01" w:rsidRPr="00A16503" w:rsidRDefault="00F30A01" w:rsidP="00F30A01">
            <w:pPr>
              <w:widowControl w:val="0"/>
              <w:autoSpaceDE w:val="0"/>
              <w:autoSpaceDN w:val="0"/>
              <w:adjustRightInd w:val="0"/>
              <w:ind w:left="90" w:right="81"/>
              <w:jc w:val="center"/>
              <w:rPr>
                <w:rFonts w:cs="Calibri"/>
                <w:sz w:val="18"/>
              </w:rPr>
            </w:pPr>
            <w:r w:rsidRPr="00A16503">
              <w:rPr>
                <w:rFonts w:cs="Calibri"/>
                <w:sz w:val="18"/>
              </w:rPr>
              <w:t>1.0</w:t>
            </w:r>
          </w:p>
        </w:tc>
        <w:tc>
          <w:tcPr>
            <w:tcW w:w="1133" w:type="dxa"/>
            <w:vAlign w:val="center"/>
          </w:tcPr>
          <w:p w14:paraId="5A29F10D" w14:textId="56965A95" w:rsidR="00F30A01" w:rsidRPr="00A16503" w:rsidRDefault="00F30A01" w:rsidP="00F30A01">
            <w:pPr>
              <w:widowControl w:val="0"/>
              <w:autoSpaceDE w:val="0"/>
              <w:autoSpaceDN w:val="0"/>
              <w:adjustRightInd w:val="0"/>
              <w:ind w:left="99" w:right="40"/>
              <w:jc w:val="center"/>
              <w:rPr>
                <w:rFonts w:cs="Calibri"/>
                <w:sz w:val="18"/>
              </w:rPr>
            </w:pPr>
            <w:r>
              <w:rPr>
                <w:rFonts w:cs="Calibri"/>
                <w:sz w:val="18"/>
              </w:rPr>
              <w:t>&lt;Date&gt;</w:t>
            </w:r>
          </w:p>
        </w:tc>
        <w:tc>
          <w:tcPr>
            <w:tcW w:w="1845" w:type="dxa"/>
            <w:vAlign w:val="center"/>
          </w:tcPr>
          <w:p w14:paraId="161158D1" w14:textId="611DEB5B" w:rsidR="00F30A01" w:rsidRPr="00A16503" w:rsidRDefault="00F30A01" w:rsidP="00F30A01">
            <w:pPr>
              <w:widowControl w:val="0"/>
              <w:autoSpaceDE w:val="0"/>
              <w:autoSpaceDN w:val="0"/>
              <w:adjustRightInd w:val="0"/>
              <w:ind w:left="50" w:right="89"/>
              <w:jc w:val="center"/>
              <w:rPr>
                <w:rFonts w:cs="Calibri"/>
                <w:sz w:val="18"/>
              </w:rPr>
            </w:pPr>
            <w:r>
              <w:rPr>
                <w:rFonts w:cs="Calibri"/>
                <w:sz w:val="18"/>
              </w:rPr>
              <w:t>&lt;Name&gt;</w:t>
            </w:r>
          </w:p>
        </w:tc>
        <w:tc>
          <w:tcPr>
            <w:tcW w:w="2056" w:type="dxa"/>
            <w:vAlign w:val="center"/>
          </w:tcPr>
          <w:p w14:paraId="3288FC47" w14:textId="4ECFC110" w:rsidR="00F30A01" w:rsidRPr="00A16503" w:rsidRDefault="00F30A01" w:rsidP="00F30A01">
            <w:pPr>
              <w:widowControl w:val="0"/>
              <w:autoSpaceDE w:val="0"/>
              <w:autoSpaceDN w:val="0"/>
              <w:adjustRightInd w:val="0"/>
              <w:ind w:left="79" w:right="76"/>
              <w:jc w:val="center"/>
              <w:rPr>
                <w:rFonts w:cs="Calibri"/>
                <w:sz w:val="18"/>
              </w:rPr>
            </w:pPr>
            <w:r>
              <w:rPr>
                <w:rFonts w:cs="Calibri"/>
                <w:sz w:val="18"/>
              </w:rPr>
              <w:t>&lt;Title&gt;</w:t>
            </w:r>
          </w:p>
        </w:tc>
        <w:tc>
          <w:tcPr>
            <w:tcW w:w="2984" w:type="dxa"/>
            <w:vAlign w:val="center"/>
          </w:tcPr>
          <w:p w14:paraId="4C430C07" w14:textId="6DD66484" w:rsidR="00F30A01" w:rsidRPr="00A16503" w:rsidRDefault="00F30A01" w:rsidP="00F30A01">
            <w:pPr>
              <w:widowControl w:val="0"/>
              <w:autoSpaceDE w:val="0"/>
              <w:autoSpaceDN w:val="0"/>
              <w:adjustRightInd w:val="0"/>
              <w:ind w:left="102" w:right="89"/>
              <w:rPr>
                <w:rFonts w:cs="Calibri"/>
                <w:sz w:val="18"/>
              </w:rPr>
            </w:pPr>
            <w:r>
              <w:rPr>
                <w:rFonts w:cs="Calibri"/>
                <w:sz w:val="18"/>
              </w:rPr>
              <w:t>&lt;Remarks&gt;</w:t>
            </w:r>
          </w:p>
        </w:tc>
      </w:tr>
      <w:tr w:rsidR="00DB3A81" w:rsidRPr="00A16503" w14:paraId="705E934E" w14:textId="77777777" w:rsidTr="00F30A01">
        <w:trPr>
          <w:trHeight w:hRule="exact" w:val="497"/>
        </w:trPr>
        <w:tc>
          <w:tcPr>
            <w:tcW w:w="1072" w:type="dxa"/>
            <w:vAlign w:val="center"/>
          </w:tcPr>
          <w:p w14:paraId="573EF392" w14:textId="77777777" w:rsidR="00DB3A81" w:rsidRPr="00A16503" w:rsidRDefault="00DB3A81" w:rsidP="00F30A01">
            <w:pPr>
              <w:widowControl w:val="0"/>
              <w:autoSpaceDE w:val="0"/>
              <w:autoSpaceDN w:val="0"/>
              <w:adjustRightInd w:val="0"/>
              <w:ind w:left="90" w:right="81"/>
              <w:jc w:val="center"/>
              <w:rPr>
                <w:rFonts w:cs="Calibri"/>
                <w:sz w:val="18"/>
              </w:rPr>
            </w:pPr>
            <w:r w:rsidRPr="00A16503">
              <w:rPr>
                <w:rFonts w:cs="Calibri"/>
                <w:sz w:val="18"/>
              </w:rPr>
              <w:t>1.1</w:t>
            </w:r>
          </w:p>
        </w:tc>
        <w:tc>
          <w:tcPr>
            <w:tcW w:w="1133" w:type="dxa"/>
            <w:vAlign w:val="center"/>
          </w:tcPr>
          <w:p w14:paraId="25130241" w14:textId="77777777" w:rsidR="00DB3A81" w:rsidRPr="00A16503" w:rsidRDefault="00DB3A81" w:rsidP="00F30A01">
            <w:pPr>
              <w:widowControl w:val="0"/>
              <w:autoSpaceDE w:val="0"/>
              <w:autoSpaceDN w:val="0"/>
              <w:adjustRightInd w:val="0"/>
              <w:ind w:left="99" w:right="40"/>
              <w:jc w:val="center"/>
              <w:rPr>
                <w:rFonts w:cs="Calibri"/>
                <w:sz w:val="18"/>
              </w:rPr>
            </w:pPr>
          </w:p>
        </w:tc>
        <w:tc>
          <w:tcPr>
            <w:tcW w:w="1845" w:type="dxa"/>
            <w:vAlign w:val="center"/>
          </w:tcPr>
          <w:p w14:paraId="654A45C3" w14:textId="77777777" w:rsidR="00DB3A81" w:rsidRPr="00A16503" w:rsidRDefault="00DB3A81" w:rsidP="00F30A01">
            <w:pPr>
              <w:widowControl w:val="0"/>
              <w:autoSpaceDE w:val="0"/>
              <w:autoSpaceDN w:val="0"/>
              <w:adjustRightInd w:val="0"/>
              <w:ind w:left="50" w:right="89"/>
              <w:jc w:val="center"/>
              <w:rPr>
                <w:rFonts w:cs="Calibri"/>
                <w:sz w:val="18"/>
              </w:rPr>
            </w:pPr>
          </w:p>
        </w:tc>
        <w:tc>
          <w:tcPr>
            <w:tcW w:w="2056" w:type="dxa"/>
            <w:vAlign w:val="center"/>
          </w:tcPr>
          <w:p w14:paraId="6D6334FC" w14:textId="77777777" w:rsidR="00DB3A81" w:rsidRPr="00A16503" w:rsidRDefault="00DB3A81" w:rsidP="00F30A01">
            <w:pPr>
              <w:widowControl w:val="0"/>
              <w:autoSpaceDE w:val="0"/>
              <w:autoSpaceDN w:val="0"/>
              <w:adjustRightInd w:val="0"/>
              <w:ind w:left="79" w:right="76"/>
              <w:jc w:val="center"/>
              <w:rPr>
                <w:rFonts w:cs="Calibri"/>
                <w:sz w:val="18"/>
              </w:rPr>
            </w:pPr>
          </w:p>
        </w:tc>
        <w:tc>
          <w:tcPr>
            <w:tcW w:w="2984" w:type="dxa"/>
            <w:vAlign w:val="center"/>
          </w:tcPr>
          <w:p w14:paraId="11F49E03" w14:textId="77777777" w:rsidR="00DB3A81" w:rsidRPr="00A16503" w:rsidRDefault="00DB3A81" w:rsidP="00F30A01">
            <w:pPr>
              <w:widowControl w:val="0"/>
              <w:autoSpaceDE w:val="0"/>
              <w:autoSpaceDN w:val="0"/>
              <w:adjustRightInd w:val="0"/>
              <w:ind w:left="102" w:right="89"/>
              <w:rPr>
                <w:rFonts w:cs="Calibri"/>
                <w:sz w:val="18"/>
              </w:rPr>
            </w:pPr>
          </w:p>
        </w:tc>
      </w:tr>
    </w:tbl>
    <w:p w14:paraId="77461CB5" w14:textId="77777777" w:rsidR="00DB3A81" w:rsidRPr="00A16503" w:rsidRDefault="00DB3A81" w:rsidP="00DB3A81">
      <w:pPr>
        <w:widowControl w:val="0"/>
        <w:autoSpaceDE w:val="0"/>
        <w:autoSpaceDN w:val="0"/>
        <w:adjustRightInd w:val="0"/>
        <w:spacing w:before="29"/>
        <w:ind w:firstLine="220"/>
        <w:rPr>
          <w:rFonts w:cs="Calibri"/>
          <w:b/>
          <w:bCs/>
          <w:sz w:val="24"/>
        </w:rPr>
      </w:pPr>
    </w:p>
    <w:p w14:paraId="0C015ADC" w14:textId="77777777" w:rsidR="00403C8A" w:rsidRPr="00DB3A81" w:rsidRDefault="00403C8A" w:rsidP="00403C8A">
      <w:pPr>
        <w:spacing w:after="200" w:line="276" w:lineRule="auto"/>
        <w:rPr>
          <w:rFonts w:cs="Arial"/>
        </w:rPr>
      </w:pPr>
    </w:p>
    <w:p w14:paraId="2B07559B" w14:textId="77777777" w:rsidR="00403C8A" w:rsidRPr="00DB3A81" w:rsidRDefault="00403C8A" w:rsidP="00403C8A">
      <w:pPr>
        <w:spacing w:after="200" w:line="276" w:lineRule="auto"/>
        <w:rPr>
          <w:rFonts w:cs="Arial"/>
        </w:rPr>
      </w:pPr>
    </w:p>
    <w:p w14:paraId="536BF12D" w14:textId="77777777" w:rsidR="00403C8A" w:rsidRPr="00DB3A81" w:rsidRDefault="00403C8A" w:rsidP="00403C8A">
      <w:pPr>
        <w:spacing w:after="200" w:line="276" w:lineRule="auto"/>
        <w:rPr>
          <w:rFonts w:cs="Arial"/>
        </w:rPr>
      </w:pPr>
    </w:p>
    <w:p w14:paraId="6F102B54" w14:textId="77777777" w:rsidR="00403C8A" w:rsidRPr="00DB3A81" w:rsidRDefault="00403C8A" w:rsidP="00403C8A">
      <w:pPr>
        <w:spacing w:after="200" w:line="276" w:lineRule="auto"/>
        <w:rPr>
          <w:rFonts w:cs="Arial"/>
        </w:rPr>
      </w:pPr>
    </w:p>
    <w:p w14:paraId="5A5B2981" w14:textId="77777777" w:rsidR="00403C8A" w:rsidRPr="00DB3A81" w:rsidRDefault="00403C8A" w:rsidP="00403C8A">
      <w:pPr>
        <w:spacing w:after="200" w:line="276" w:lineRule="auto"/>
        <w:rPr>
          <w:rFonts w:cs="Arial"/>
        </w:rPr>
      </w:pPr>
    </w:p>
    <w:p w14:paraId="76541A98" w14:textId="77777777" w:rsidR="00403C8A" w:rsidRPr="00DB3A81" w:rsidRDefault="00403C8A" w:rsidP="00403C8A">
      <w:pPr>
        <w:rPr>
          <w:rFonts w:eastAsia="Calibri" w:cs="Arial"/>
          <w:b/>
          <w:bCs/>
          <w:color w:val="E31837"/>
          <w:sz w:val="32"/>
          <w:szCs w:val="64"/>
        </w:rPr>
      </w:pPr>
    </w:p>
    <w:p w14:paraId="138D262B" w14:textId="77777777" w:rsidR="00403C8A" w:rsidRPr="00DB3A81" w:rsidRDefault="00403C8A" w:rsidP="00403C8A">
      <w:pPr>
        <w:rPr>
          <w:rFonts w:eastAsia="Calibri" w:cs="Arial"/>
          <w:b/>
          <w:bCs/>
          <w:color w:val="E31837"/>
          <w:sz w:val="32"/>
          <w:szCs w:val="64"/>
        </w:rPr>
      </w:pPr>
    </w:p>
    <w:p w14:paraId="28FDF74B" w14:textId="77777777" w:rsidR="00403C8A" w:rsidRPr="00DB3A81" w:rsidRDefault="00403C8A" w:rsidP="00403C8A">
      <w:pPr>
        <w:rPr>
          <w:rFonts w:eastAsia="Calibri" w:cs="Arial"/>
          <w:b/>
          <w:bCs/>
          <w:color w:val="E31837"/>
          <w:sz w:val="32"/>
          <w:szCs w:val="64"/>
        </w:rPr>
      </w:pPr>
    </w:p>
    <w:p w14:paraId="3204D083" w14:textId="77777777" w:rsidR="00403C8A" w:rsidRPr="00DB3A81" w:rsidRDefault="00403C8A" w:rsidP="00403C8A">
      <w:pPr>
        <w:rPr>
          <w:rFonts w:eastAsia="Calibri" w:cs="Arial"/>
          <w:b/>
          <w:bCs/>
          <w:color w:val="E31837"/>
          <w:sz w:val="32"/>
          <w:szCs w:val="64"/>
        </w:rPr>
      </w:pPr>
    </w:p>
    <w:p w14:paraId="7DC00A60" w14:textId="77777777" w:rsidR="00403C8A" w:rsidRPr="00DB3A81" w:rsidRDefault="00403C8A" w:rsidP="00403C8A">
      <w:pPr>
        <w:rPr>
          <w:rFonts w:eastAsia="Calibri" w:cs="Arial"/>
          <w:b/>
          <w:bCs/>
          <w:color w:val="E31837"/>
          <w:sz w:val="32"/>
          <w:szCs w:val="64"/>
        </w:rPr>
      </w:pPr>
    </w:p>
    <w:p w14:paraId="4B5B0E71" w14:textId="77777777" w:rsidR="00403C8A" w:rsidRPr="00DB3A81" w:rsidRDefault="00403C8A" w:rsidP="00403C8A">
      <w:pPr>
        <w:rPr>
          <w:rFonts w:eastAsia="Calibri" w:cs="Arial"/>
          <w:b/>
          <w:bCs/>
          <w:color w:val="E31837"/>
          <w:sz w:val="32"/>
          <w:szCs w:val="64"/>
        </w:rPr>
      </w:pPr>
    </w:p>
    <w:p w14:paraId="7F45F1C5" w14:textId="77777777" w:rsidR="00403C8A" w:rsidRPr="00DB3A81" w:rsidRDefault="00403C8A" w:rsidP="00403C8A">
      <w:pPr>
        <w:rPr>
          <w:rFonts w:eastAsia="Calibri" w:cs="Arial"/>
          <w:b/>
          <w:bCs/>
          <w:color w:val="E31837"/>
          <w:sz w:val="32"/>
          <w:szCs w:val="64"/>
        </w:rPr>
      </w:pPr>
    </w:p>
    <w:p w14:paraId="395901E9" w14:textId="77777777" w:rsidR="00403C8A" w:rsidRPr="00DB3A81" w:rsidRDefault="00403C8A" w:rsidP="00403C8A">
      <w:pPr>
        <w:rPr>
          <w:rFonts w:eastAsia="Calibri" w:cs="Arial"/>
          <w:b/>
          <w:bCs/>
          <w:color w:val="E31837"/>
          <w:sz w:val="32"/>
          <w:szCs w:val="64"/>
        </w:rPr>
      </w:pPr>
    </w:p>
    <w:p w14:paraId="26AB1E7D" w14:textId="77777777" w:rsidR="00403C8A" w:rsidRPr="00DB3A81" w:rsidRDefault="00403C8A" w:rsidP="00403C8A">
      <w:pPr>
        <w:rPr>
          <w:rFonts w:eastAsia="Calibri" w:cs="Arial"/>
          <w:b/>
          <w:bCs/>
          <w:color w:val="E31837"/>
          <w:sz w:val="32"/>
          <w:szCs w:val="64"/>
        </w:rPr>
      </w:pPr>
    </w:p>
    <w:p w14:paraId="2EF53AEA" w14:textId="77777777" w:rsidR="00403C8A" w:rsidRPr="00DB3A81" w:rsidRDefault="00403C8A" w:rsidP="00403C8A">
      <w:pPr>
        <w:jc w:val="center"/>
        <w:rPr>
          <w:rFonts w:eastAsia="Calibri" w:cs="Arial"/>
          <w:b/>
          <w:bCs/>
          <w:color w:val="E31837"/>
          <w:sz w:val="32"/>
          <w:szCs w:val="64"/>
        </w:rPr>
      </w:pPr>
    </w:p>
    <w:p w14:paraId="10E1E22D" w14:textId="77777777" w:rsidR="00403C8A" w:rsidRPr="00DB3A81" w:rsidRDefault="00403C8A" w:rsidP="00403C8A">
      <w:pPr>
        <w:rPr>
          <w:rFonts w:eastAsia="Calibri" w:cs="Arial"/>
          <w:b/>
          <w:bCs/>
          <w:color w:val="E31837"/>
          <w:sz w:val="32"/>
          <w:szCs w:val="64"/>
        </w:rPr>
      </w:pPr>
    </w:p>
    <w:p w14:paraId="77EC072C" w14:textId="4BC9009A" w:rsidR="00403C8A" w:rsidRPr="00DB3A81" w:rsidRDefault="00403C8A" w:rsidP="00DB3A81">
      <w:pPr>
        <w:pStyle w:val="Heading1"/>
      </w:pPr>
      <w:bookmarkStart w:id="0" w:name="_Toc507355533"/>
      <w:bookmarkStart w:id="1" w:name="_Toc77942210"/>
      <w:r w:rsidRPr="00DB3A81">
        <w:lastRenderedPageBreak/>
        <w:t>Introduction</w:t>
      </w:r>
      <w:bookmarkEnd w:id="0"/>
      <w:bookmarkEnd w:id="1"/>
    </w:p>
    <w:p w14:paraId="1E055809" w14:textId="77777777" w:rsidR="00266D65" w:rsidRDefault="00266D65" w:rsidP="00266D65">
      <w:pPr>
        <w:pStyle w:val="BodyText05"/>
      </w:pPr>
      <w:r>
        <w:t>Configuration Management is the ongoing process of identifying and managing changes to Configuration Items (CIs) under the scope of the current Configuration Management Policy.  The Configuration Management Plan is developed to plan, identify, document, control, implement, account for, and audit changes to CIs.  The Plan provides information on the requirements and procedures necessary for Configuration Management activities.  It identifies requirements and establishes the methodology for configuration identification and control of releases and changes to CIs.  It also describes the process for maintaining status accounting and verifying the completeness and correctness of configuration items throughout the system lifecycle.</w:t>
      </w:r>
    </w:p>
    <w:p w14:paraId="328915CD" w14:textId="77777777" w:rsidR="00266D65" w:rsidRDefault="00266D65" w:rsidP="00266D65">
      <w:pPr>
        <w:pStyle w:val="BodyText05"/>
      </w:pPr>
      <w:r>
        <w:t xml:space="preserve">The use of this plan enables IT Service Management (ITSM) outcomes by promoting standardization of policy, standards, process framework, and training.  </w:t>
      </w:r>
    </w:p>
    <w:p w14:paraId="7AC78341" w14:textId="77777777" w:rsidR="00266D65" w:rsidRDefault="00266D65" w:rsidP="00266D65">
      <w:pPr>
        <w:pStyle w:val="BodyText05"/>
      </w:pPr>
      <w:r>
        <w:t>Configuration Management should have four pieces of documentation to guide the implementation or improvement of the CMDB (or Configuration Management process as a whole):</w:t>
      </w:r>
    </w:p>
    <w:p w14:paraId="53034D2C" w14:textId="461C3301" w:rsidR="00266D65" w:rsidRDefault="00266D65" w:rsidP="00F30A01">
      <w:pPr>
        <w:pStyle w:val="BodyText05"/>
        <w:numPr>
          <w:ilvl w:val="0"/>
          <w:numId w:val="36"/>
        </w:numPr>
      </w:pPr>
      <w:r>
        <w:t>Configuration Management Plan</w:t>
      </w:r>
    </w:p>
    <w:p w14:paraId="40B474DD" w14:textId="122570FA" w:rsidR="00266D65" w:rsidRDefault="00266D65" w:rsidP="00F30A01">
      <w:pPr>
        <w:pStyle w:val="BodyText05"/>
        <w:numPr>
          <w:ilvl w:val="0"/>
          <w:numId w:val="36"/>
        </w:numPr>
      </w:pPr>
      <w:r>
        <w:t>Configuration Management Policy</w:t>
      </w:r>
    </w:p>
    <w:p w14:paraId="65F420FE" w14:textId="6BC8368F" w:rsidR="00266D65" w:rsidRDefault="00266D65" w:rsidP="00F30A01">
      <w:pPr>
        <w:pStyle w:val="BodyText05"/>
        <w:numPr>
          <w:ilvl w:val="0"/>
          <w:numId w:val="36"/>
        </w:numPr>
      </w:pPr>
      <w:r>
        <w:t>Configuration Management Process</w:t>
      </w:r>
    </w:p>
    <w:p w14:paraId="61A2A0E4" w14:textId="2917E17A" w:rsidR="00266D65" w:rsidRDefault="00266D65" w:rsidP="00F30A01">
      <w:pPr>
        <w:pStyle w:val="BodyText05"/>
        <w:numPr>
          <w:ilvl w:val="0"/>
          <w:numId w:val="36"/>
        </w:numPr>
      </w:pPr>
      <w:r>
        <w:t>Configuration Management RACI/Roles and Responsibilities</w:t>
      </w:r>
    </w:p>
    <w:p w14:paraId="0EAB2569" w14:textId="77777777" w:rsidR="00266D65" w:rsidRDefault="00266D65" w:rsidP="00266D65">
      <w:pPr>
        <w:pStyle w:val="BodyText05"/>
      </w:pPr>
      <w:r>
        <w:t xml:space="preserve">Once these four are in place, the detailed procedures are developed using the guidance from both stakeholders and these four documents. </w:t>
      </w:r>
    </w:p>
    <w:p w14:paraId="0F36D29A" w14:textId="77777777" w:rsidR="00403C8A" w:rsidRPr="00DB3A81" w:rsidRDefault="00403C8A" w:rsidP="00DB3A81">
      <w:pPr>
        <w:pStyle w:val="Heading1"/>
      </w:pPr>
      <w:bookmarkStart w:id="2" w:name="_Toc77942211"/>
      <w:bookmarkStart w:id="3" w:name="_Toc507355535"/>
      <w:bookmarkStart w:id="4" w:name="_Toc507355534"/>
      <w:r w:rsidRPr="00DB3A81">
        <w:t>Purpose</w:t>
      </w:r>
      <w:bookmarkEnd w:id="2"/>
      <w:r w:rsidRPr="00DB3A81">
        <w:t xml:space="preserve"> </w:t>
      </w:r>
      <w:bookmarkEnd w:id="3"/>
    </w:p>
    <w:p w14:paraId="453A2953" w14:textId="5E3D7EE8" w:rsidR="00403C8A" w:rsidRDefault="00266D65" w:rsidP="00DB3A81">
      <w:pPr>
        <w:pStyle w:val="BodyText05"/>
      </w:pPr>
      <w:r w:rsidRPr="00266D65">
        <w:t>The purpose of this Configuration Management Plan is to identify and describe the overall methods for establishing and implementing the Configuration Management ITSM process.</w:t>
      </w:r>
    </w:p>
    <w:p w14:paraId="1607E365" w14:textId="008B5D82" w:rsidR="00403C8A" w:rsidRPr="00DB3A81" w:rsidRDefault="00403C8A" w:rsidP="00DB3A81">
      <w:pPr>
        <w:pStyle w:val="Heading1"/>
      </w:pPr>
      <w:bookmarkStart w:id="5" w:name="_Toc77942212"/>
      <w:r w:rsidRPr="00DB3A81">
        <w:t>S</w:t>
      </w:r>
      <w:r w:rsidR="00266D65">
        <w:t>cope</w:t>
      </w:r>
      <w:bookmarkEnd w:id="4"/>
      <w:bookmarkEnd w:id="5"/>
    </w:p>
    <w:p w14:paraId="451A734D" w14:textId="6DA1AD9F" w:rsidR="003E7824" w:rsidRDefault="003E7824" w:rsidP="003E7824">
      <w:pPr>
        <w:pStyle w:val="BodyText05"/>
      </w:pPr>
      <w:r>
        <w:t xml:space="preserve">The scope of this plan is applicable to all Information Technology (IT) resources owned or operated by </w:t>
      </w:r>
      <w:r w:rsidRPr="003E7824">
        <w:rPr>
          <w:i/>
          <w:iCs/>
          <w:color w:val="FF0000"/>
        </w:rPr>
        <w:t>&lt;XXXXXXXXXXX&gt;</w:t>
      </w:r>
      <w:r>
        <w:t xml:space="preserve"> that are considered to be under configuration control based on the Configuration Management Policy. All users (employees, contractors, vendors, or others) of IT resources are responsible for adhering to the current Policy. </w:t>
      </w:r>
    </w:p>
    <w:p w14:paraId="22C6293E" w14:textId="77777777" w:rsidR="003E7824" w:rsidRDefault="003E7824" w:rsidP="003E7824">
      <w:pPr>
        <w:pStyle w:val="BodyText05"/>
      </w:pPr>
      <w:r>
        <w:t xml:space="preserve">The Configuration items under this scope include </w:t>
      </w:r>
      <w:r w:rsidRPr="003E7824">
        <w:rPr>
          <w:i/>
          <w:iCs/>
          <w:color w:val="FF0000"/>
        </w:rPr>
        <w:t>&lt;Use all that apply&gt;</w:t>
      </w:r>
      <w:r>
        <w:t>:</w:t>
      </w:r>
    </w:p>
    <w:p w14:paraId="2728E1F4" w14:textId="4C178096" w:rsidR="003E7824" w:rsidRPr="00F30A01" w:rsidRDefault="003E7824" w:rsidP="00F30A01">
      <w:pPr>
        <w:pStyle w:val="ListParagraph"/>
        <w:numPr>
          <w:ilvl w:val="0"/>
          <w:numId w:val="44"/>
        </w:numPr>
      </w:pPr>
      <w:r w:rsidRPr="00F30A01">
        <w:t>Business Services and systems</w:t>
      </w:r>
    </w:p>
    <w:p w14:paraId="66710A7B" w14:textId="3CACD382" w:rsidR="003E7824" w:rsidRPr="00F30A01" w:rsidRDefault="003E7824" w:rsidP="00F30A01">
      <w:pPr>
        <w:pStyle w:val="ListParagraph"/>
        <w:numPr>
          <w:ilvl w:val="0"/>
          <w:numId w:val="44"/>
        </w:numPr>
      </w:pPr>
      <w:r w:rsidRPr="00F30A01">
        <w:t>Technical Services and systems</w:t>
      </w:r>
    </w:p>
    <w:p w14:paraId="19ABFD68" w14:textId="4D3AF3F9" w:rsidR="003E7824" w:rsidRPr="00F30A01" w:rsidRDefault="003E7824" w:rsidP="00F30A01">
      <w:pPr>
        <w:pStyle w:val="ListParagraph"/>
        <w:numPr>
          <w:ilvl w:val="0"/>
          <w:numId w:val="44"/>
        </w:numPr>
      </w:pPr>
      <w:r w:rsidRPr="00F30A01">
        <w:t>Hardware subsystems and their components (e.g., workstations, servers, routers)</w:t>
      </w:r>
    </w:p>
    <w:p w14:paraId="762547C2" w14:textId="69AE77D0" w:rsidR="003E7824" w:rsidRPr="00F30A01" w:rsidRDefault="003E7824" w:rsidP="00F30A01">
      <w:pPr>
        <w:pStyle w:val="ListParagraph"/>
        <w:numPr>
          <w:ilvl w:val="0"/>
          <w:numId w:val="44"/>
        </w:numPr>
      </w:pPr>
      <w:r w:rsidRPr="00F30A01">
        <w:t>Software/applications and the components (e.g., computer applications, operating systems, and support tools)</w:t>
      </w:r>
    </w:p>
    <w:p w14:paraId="0F3EDA89" w14:textId="65375707" w:rsidR="003E7824" w:rsidRPr="00F30A01" w:rsidRDefault="003E7824" w:rsidP="00F30A01">
      <w:pPr>
        <w:pStyle w:val="ListParagraph"/>
        <w:numPr>
          <w:ilvl w:val="0"/>
          <w:numId w:val="44"/>
        </w:numPr>
      </w:pPr>
      <w:r w:rsidRPr="00F30A01">
        <w:t>Data and database components (e.g., files and records that exist apart from software, which access the contents of a database)</w:t>
      </w:r>
    </w:p>
    <w:p w14:paraId="79527363" w14:textId="17129A09" w:rsidR="003E7824" w:rsidRPr="00F30A01" w:rsidRDefault="003E7824" w:rsidP="00F30A01">
      <w:pPr>
        <w:pStyle w:val="ListParagraph"/>
        <w:numPr>
          <w:ilvl w:val="0"/>
          <w:numId w:val="44"/>
        </w:numPr>
      </w:pPr>
      <w:r w:rsidRPr="00F30A01">
        <w:t>Virtual systems</w:t>
      </w:r>
    </w:p>
    <w:p w14:paraId="6B2190F4" w14:textId="3FAC13BA" w:rsidR="003E7824" w:rsidRPr="00F30A01" w:rsidRDefault="003E7824" w:rsidP="00F30A01">
      <w:pPr>
        <w:pStyle w:val="ListParagraph"/>
        <w:numPr>
          <w:ilvl w:val="0"/>
          <w:numId w:val="44"/>
        </w:numPr>
      </w:pPr>
      <w:r w:rsidRPr="00F30A01">
        <w:t>Release packages</w:t>
      </w:r>
    </w:p>
    <w:p w14:paraId="01C2C161" w14:textId="477D92D9" w:rsidR="003E7824" w:rsidRPr="00F30A01" w:rsidRDefault="003E7824" w:rsidP="00F30A01">
      <w:pPr>
        <w:pStyle w:val="ListParagraph"/>
        <w:numPr>
          <w:ilvl w:val="0"/>
          <w:numId w:val="44"/>
        </w:numPr>
      </w:pPr>
      <w:r w:rsidRPr="00F30A01">
        <w:t>System architectures</w:t>
      </w:r>
    </w:p>
    <w:p w14:paraId="27814689" w14:textId="3777653A" w:rsidR="003E7824" w:rsidRPr="00F30A01" w:rsidRDefault="003E7824" w:rsidP="00F30A01">
      <w:pPr>
        <w:pStyle w:val="ListParagraph"/>
        <w:numPr>
          <w:ilvl w:val="0"/>
          <w:numId w:val="44"/>
        </w:numPr>
      </w:pPr>
      <w:r w:rsidRPr="00F30A01">
        <w:t>Business/service models</w:t>
      </w:r>
    </w:p>
    <w:p w14:paraId="257BB444" w14:textId="7A73261A" w:rsidR="003E7824" w:rsidRPr="00F30A01" w:rsidRDefault="003E7824" w:rsidP="00F30A01">
      <w:pPr>
        <w:pStyle w:val="ListParagraph"/>
        <w:numPr>
          <w:ilvl w:val="0"/>
          <w:numId w:val="44"/>
        </w:numPr>
      </w:pPr>
      <w:r w:rsidRPr="00F30A01">
        <w:t>Interfaces to internal and external services/systems</w:t>
      </w:r>
    </w:p>
    <w:p w14:paraId="15BF4B8E" w14:textId="2E89B0F4" w:rsidR="003E7824" w:rsidRPr="00F30A01" w:rsidRDefault="003E7824" w:rsidP="00F30A01">
      <w:pPr>
        <w:pStyle w:val="ListParagraph"/>
        <w:numPr>
          <w:ilvl w:val="0"/>
          <w:numId w:val="44"/>
        </w:numPr>
      </w:pPr>
      <w:r w:rsidRPr="00F30A01">
        <w:t xml:space="preserve">Technical documentation or baselines describing the system </w:t>
      </w:r>
    </w:p>
    <w:p w14:paraId="64F70C52" w14:textId="77777777" w:rsidR="00E215C3" w:rsidRPr="00F30A01" w:rsidRDefault="003E7824" w:rsidP="00F30A01">
      <w:pPr>
        <w:pStyle w:val="ListParagraph"/>
        <w:numPr>
          <w:ilvl w:val="0"/>
          <w:numId w:val="44"/>
        </w:numPr>
      </w:pPr>
      <w:r w:rsidRPr="00F30A01">
        <w:t>Other components at the discretion of senior leadership</w:t>
      </w:r>
    </w:p>
    <w:p w14:paraId="13BEC526" w14:textId="22384D37" w:rsidR="00403C8A" w:rsidRPr="00F30A01" w:rsidRDefault="003E7824" w:rsidP="00F30A01">
      <w:pPr>
        <w:pStyle w:val="ListParagraph"/>
        <w:numPr>
          <w:ilvl w:val="0"/>
          <w:numId w:val="44"/>
        </w:numPr>
      </w:pPr>
      <w:r w:rsidRPr="00F30A01">
        <w:lastRenderedPageBreak/>
        <w:t>Management documentation describing the processes used to develop (or manage the development of) the system.</w:t>
      </w:r>
    </w:p>
    <w:p w14:paraId="189DED11" w14:textId="25C3EA83" w:rsidR="00403C8A" w:rsidRPr="00DB3A81" w:rsidRDefault="00266D65" w:rsidP="00DB3A81">
      <w:pPr>
        <w:pStyle w:val="Heading1"/>
      </w:pPr>
      <w:bookmarkStart w:id="6" w:name="_Toc77942213"/>
      <w:r w:rsidRPr="00266D65">
        <w:t>Configuration Management Plan</w:t>
      </w:r>
      <w:bookmarkEnd w:id="6"/>
    </w:p>
    <w:p w14:paraId="7D9C69BB" w14:textId="77777777" w:rsidR="00403C8A" w:rsidRPr="005F759F" w:rsidRDefault="00403C8A" w:rsidP="00352BAD">
      <w:pPr>
        <w:pStyle w:val="Heading2"/>
        <w:rPr>
          <w:b w:val="0"/>
        </w:rPr>
      </w:pPr>
      <w:bookmarkStart w:id="7" w:name="_Toc77942214"/>
      <w:r w:rsidRPr="005F759F">
        <w:t>Objectives</w:t>
      </w:r>
      <w:bookmarkEnd w:id="7"/>
    </w:p>
    <w:p w14:paraId="6E908013" w14:textId="77777777" w:rsidR="00266D65" w:rsidRDefault="00266D65" w:rsidP="00266D65">
      <w:pPr>
        <w:pStyle w:val="BodyText05"/>
      </w:pPr>
      <w:r>
        <w:t>The overall objective of a Configuration Management Plan is to document and inform ITSM stakeholders, the types of tools that will be utilized, and how all resources will work together for the benefit of stakeholders. The Plan will describe the following:</w:t>
      </w:r>
    </w:p>
    <w:p w14:paraId="388E4673" w14:textId="50CCEF17" w:rsidR="00266D65" w:rsidRDefault="00266D65" w:rsidP="00F30A01">
      <w:pPr>
        <w:pStyle w:val="ListParagraph"/>
        <w:numPr>
          <w:ilvl w:val="0"/>
          <w:numId w:val="1"/>
        </w:numPr>
      </w:pPr>
      <w:r>
        <w:t>Identifying, defining, and baselining configuration items (CI)</w:t>
      </w:r>
    </w:p>
    <w:p w14:paraId="453172D5" w14:textId="20E01D33" w:rsidR="00266D65" w:rsidRDefault="00266D65" w:rsidP="00F30A01">
      <w:pPr>
        <w:pStyle w:val="ListParagraph"/>
        <w:numPr>
          <w:ilvl w:val="0"/>
          <w:numId w:val="1"/>
        </w:numPr>
      </w:pPr>
      <w:r>
        <w:t>Controlling modifications and releases of CIs</w:t>
      </w:r>
    </w:p>
    <w:p w14:paraId="150F330B" w14:textId="73F88A57" w:rsidR="00266D65" w:rsidRDefault="00266D65" w:rsidP="00F30A01">
      <w:pPr>
        <w:pStyle w:val="ListParagraph"/>
        <w:numPr>
          <w:ilvl w:val="0"/>
          <w:numId w:val="1"/>
        </w:numPr>
      </w:pPr>
      <w:r>
        <w:t>Reporting and recording status of CIs and any requested modifications</w:t>
      </w:r>
    </w:p>
    <w:p w14:paraId="0325E26D" w14:textId="3539582D" w:rsidR="00266D65" w:rsidRDefault="00266D65" w:rsidP="00F30A01">
      <w:pPr>
        <w:pStyle w:val="ListParagraph"/>
        <w:numPr>
          <w:ilvl w:val="0"/>
          <w:numId w:val="1"/>
        </w:numPr>
      </w:pPr>
      <w:r>
        <w:t>Ensuring completeness, consistency, and correctness of CIs</w:t>
      </w:r>
    </w:p>
    <w:p w14:paraId="5F6C1044" w14:textId="234F533F" w:rsidR="00266D65" w:rsidRDefault="00266D65" w:rsidP="00F30A01">
      <w:pPr>
        <w:pStyle w:val="ListParagraph"/>
        <w:numPr>
          <w:ilvl w:val="0"/>
          <w:numId w:val="1"/>
        </w:numPr>
      </w:pPr>
      <w:r>
        <w:t>Controlling storage, handling, and delivery of the CIs</w:t>
      </w:r>
    </w:p>
    <w:p w14:paraId="013BA719" w14:textId="3DA1EFE2" w:rsidR="00163561" w:rsidRPr="00E215C3" w:rsidRDefault="00266D65" w:rsidP="00F30A01">
      <w:pPr>
        <w:pStyle w:val="ListParagraph"/>
        <w:numPr>
          <w:ilvl w:val="0"/>
          <w:numId w:val="1"/>
        </w:numPr>
      </w:pPr>
      <w:r>
        <w:t>Ensuring full lifecycle management of IT and service assets, from the point of acquisition through to disposal</w:t>
      </w:r>
    </w:p>
    <w:p w14:paraId="10A9580B" w14:textId="146A2918" w:rsidR="00403C8A" w:rsidRPr="00352BAD" w:rsidRDefault="00E215C3" w:rsidP="00352BAD">
      <w:pPr>
        <w:pStyle w:val="Heading2"/>
      </w:pPr>
      <w:bookmarkStart w:id="8" w:name="_Toc77942215"/>
      <w:r>
        <w:t>Approach</w:t>
      </w:r>
      <w:bookmarkEnd w:id="8"/>
    </w:p>
    <w:p w14:paraId="16B67321" w14:textId="77777777" w:rsidR="00E215C3" w:rsidRPr="00DB62CF" w:rsidRDefault="00E215C3" w:rsidP="00E215C3">
      <w:pPr>
        <w:pStyle w:val="BodyText05"/>
      </w:pPr>
      <w:r w:rsidRPr="00DB62CF">
        <w:t>In order to ensure a successful implementation of this plan, the approach must be thorough to produce the desired outcomes. The approach will encompass the following steps:</w:t>
      </w:r>
    </w:p>
    <w:p w14:paraId="706B700F" w14:textId="77777777" w:rsidR="00E215C3" w:rsidRPr="00E215C3" w:rsidRDefault="00E215C3" w:rsidP="00F30A01">
      <w:pPr>
        <w:pStyle w:val="BodyText05"/>
        <w:numPr>
          <w:ilvl w:val="0"/>
          <w:numId w:val="40"/>
        </w:numPr>
      </w:pPr>
      <w:r w:rsidRPr="00E215C3">
        <w:t>Identify Configuration Management Stakeholders</w:t>
      </w:r>
    </w:p>
    <w:p w14:paraId="64B6DCB1" w14:textId="77777777" w:rsidR="00E215C3" w:rsidRPr="00E215C3" w:rsidRDefault="00E215C3" w:rsidP="00F30A01">
      <w:pPr>
        <w:pStyle w:val="BodyText05"/>
        <w:numPr>
          <w:ilvl w:val="0"/>
          <w:numId w:val="40"/>
        </w:numPr>
      </w:pPr>
      <w:r w:rsidRPr="00E215C3">
        <w:t>Identify and utilize the Configuration Management Policy</w:t>
      </w:r>
    </w:p>
    <w:p w14:paraId="563D6C35" w14:textId="77777777" w:rsidR="00E215C3" w:rsidRPr="00E215C3" w:rsidRDefault="00E215C3" w:rsidP="00F30A01">
      <w:pPr>
        <w:pStyle w:val="BodyText05"/>
        <w:numPr>
          <w:ilvl w:val="0"/>
          <w:numId w:val="40"/>
        </w:numPr>
      </w:pPr>
      <w:r w:rsidRPr="00E215C3">
        <w:t>Develop the Configuration Management Process to support the Configuration Management Policy and goals</w:t>
      </w:r>
    </w:p>
    <w:p w14:paraId="0D6D1B67" w14:textId="77777777" w:rsidR="00E215C3" w:rsidRPr="00E215C3" w:rsidRDefault="00E215C3" w:rsidP="00F30A01">
      <w:pPr>
        <w:pStyle w:val="BodyText05"/>
        <w:numPr>
          <w:ilvl w:val="0"/>
          <w:numId w:val="40"/>
        </w:numPr>
      </w:pPr>
      <w:r w:rsidRPr="00E215C3">
        <w:t>Identify Configuration Items (CIs) that are required to be under Configuration Control</w:t>
      </w:r>
    </w:p>
    <w:p w14:paraId="2DC0F258" w14:textId="77777777" w:rsidR="00E215C3" w:rsidRPr="00E215C3" w:rsidRDefault="00E215C3" w:rsidP="00F30A01">
      <w:pPr>
        <w:pStyle w:val="BodyText05"/>
        <w:numPr>
          <w:ilvl w:val="0"/>
          <w:numId w:val="40"/>
        </w:numPr>
      </w:pPr>
      <w:r w:rsidRPr="00E215C3">
        <w:t>Obtain and update existing foundation data</w:t>
      </w:r>
    </w:p>
    <w:p w14:paraId="5E1DEF16" w14:textId="77777777" w:rsidR="00E215C3" w:rsidRPr="00E215C3" w:rsidRDefault="00E215C3" w:rsidP="00F30A01">
      <w:pPr>
        <w:pStyle w:val="BodyText05"/>
        <w:numPr>
          <w:ilvl w:val="0"/>
          <w:numId w:val="40"/>
        </w:numPr>
      </w:pPr>
      <w:r w:rsidRPr="00E215C3">
        <w:t>Establish configuration baselines</w:t>
      </w:r>
    </w:p>
    <w:p w14:paraId="3D6A0605" w14:textId="77777777" w:rsidR="00E215C3" w:rsidRPr="00E215C3" w:rsidRDefault="00E215C3" w:rsidP="00F30A01">
      <w:pPr>
        <w:pStyle w:val="BodyText05"/>
        <w:numPr>
          <w:ilvl w:val="0"/>
          <w:numId w:val="40"/>
        </w:numPr>
      </w:pPr>
      <w:r w:rsidRPr="00E215C3">
        <w:t>Utilize a discovery tool to scan and identify configuration items in the IT environment</w:t>
      </w:r>
    </w:p>
    <w:p w14:paraId="2775BE4B" w14:textId="77777777" w:rsidR="00E215C3" w:rsidRPr="00E215C3" w:rsidRDefault="00E215C3" w:rsidP="00F30A01">
      <w:pPr>
        <w:pStyle w:val="BodyText05"/>
        <w:numPr>
          <w:ilvl w:val="0"/>
          <w:numId w:val="40"/>
        </w:numPr>
      </w:pPr>
      <w:r w:rsidRPr="00E215C3">
        <w:t xml:space="preserve">House the CI data in an enterprise ITSM CMDB </w:t>
      </w:r>
    </w:p>
    <w:p w14:paraId="6B11F9DE" w14:textId="77777777" w:rsidR="00E215C3" w:rsidRPr="00E215C3" w:rsidRDefault="00E215C3" w:rsidP="00F30A01">
      <w:pPr>
        <w:pStyle w:val="BodyText05"/>
        <w:numPr>
          <w:ilvl w:val="0"/>
          <w:numId w:val="40"/>
        </w:numPr>
      </w:pPr>
      <w:r w:rsidRPr="00E215C3">
        <w:t xml:space="preserve">Train staff on processes, procedures, and tools to successfully support </w:t>
      </w:r>
      <w:proofErr w:type="spellStart"/>
      <w:r w:rsidRPr="00E215C3">
        <w:t>CfM</w:t>
      </w:r>
      <w:proofErr w:type="spellEnd"/>
      <w:r w:rsidRPr="00E215C3">
        <w:t>.</w:t>
      </w:r>
    </w:p>
    <w:p w14:paraId="2BABA373" w14:textId="77777777" w:rsidR="00E215C3" w:rsidRPr="00E215C3" w:rsidRDefault="00E215C3" w:rsidP="00F30A01">
      <w:pPr>
        <w:pStyle w:val="BodyText05"/>
        <w:numPr>
          <w:ilvl w:val="0"/>
          <w:numId w:val="40"/>
        </w:numPr>
      </w:pPr>
      <w:r w:rsidRPr="00E215C3">
        <w:t>Using the guidance provided in Section 3.6 of this CMP, establish regular audit schedules</w:t>
      </w:r>
    </w:p>
    <w:p w14:paraId="52B264FD" w14:textId="2780F7CE" w:rsidR="00403C8A" w:rsidRPr="00352BAD" w:rsidRDefault="00E215C3" w:rsidP="00E215C3">
      <w:pPr>
        <w:pStyle w:val="Heading1"/>
      </w:pPr>
      <w:bookmarkStart w:id="9" w:name="_Toc77942216"/>
      <w:r w:rsidRPr="00E215C3">
        <w:t>Configuration Management Stages</w:t>
      </w:r>
      <w:bookmarkEnd w:id="9"/>
    </w:p>
    <w:p w14:paraId="64C13CA1" w14:textId="04547E1D" w:rsidR="00903E3C" w:rsidRDefault="00903E3C" w:rsidP="00037A7A">
      <w:pPr>
        <w:pStyle w:val="ListParagraph"/>
        <w:numPr>
          <w:ilvl w:val="0"/>
          <w:numId w:val="46"/>
        </w:numPr>
      </w:pPr>
      <w:r w:rsidRPr="00037A7A">
        <w:rPr>
          <w:b/>
          <w:bCs/>
        </w:rPr>
        <w:t>Configuration Management Planning</w:t>
      </w:r>
      <w:r>
        <w:t xml:space="preserve"> – Understanding the scope (CI Classes and attributes) should be included in the CMDB and the roadmap for the future</w:t>
      </w:r>
    </w:p>
    <w:p w14:paraId="0162AB41" w14:textId="6BCDDE08" w:rsidR="00903E3C" w:rsidRDefault="00903E3C" w:rsidP="00037A7A">
      <w:pPr>
        <w:pStyle w:val="ListParagraph"/>
        <w:numPr>
          <w:ilvl w:val="0"/>
          <w:numId w:val="46"/>
        </w:numPr>
      </w:pPr>
      <w:r w:rsidRPr="00037A7A">
        <w:rPr>
          <w:b/>
          <w:bCs/>
        </w:rPr>
        <w:t>Configuration Identification</w:t>
      </w:r>
      <w:r>
        <w:t xml:space="preserve"> – Establishing naming convention to be used in the CMDB and how Cis will be reflected in the CMDB</w:t>
      </w:r>
    </w:p>
    <w:p w14:paraId="0E485F40" w14:textId="56F60B98" w:rsidR="00903E3C" w:rsidRDefault="00903E3C" w:rsidP="00037A7A">
      <w:pPr>
        <w:pStyle w:val="ListParagraph"/>
        <w:numPr>
          <w:ilvl w:val="0"/>
          <w:numId w:val="46"/>
        </w:numPr>
      </w:pPr>
      <w:r w:rsidRPr="00037A7A">
        <w:rPr>
          <w:b/>
          <w:bCs/>
        </w:rPr>
        <w:t>Configuration Control</w:t>
      </w:r>
      <w:r>
        <w:t xml:space="preserve"> – The intersection of Configuration Management and Change Management, Control ensures the accuracy of the CMDB data. </w:t>
      </w:r>
    </w:p>
    <w:p w14:paraId="47D42300" w14:textId="150B9247" w:rsidR="00903E3C" w:rsidRDefault="00903E3C" w:rsidP="00037A7A">
      <w:pPr>
        <w:pStyle w:val="ListParagraph"/>
        <w:numPr>
          <w:ilvl w:val="0"/>
          <w:numId w:val="46"/>
        </w:numPr>
      </w:pPr>
      <w:r w:rsidRPr="00037A7A">
        <w:rPr>
          <w:b/>
          <w:bCs/>
        </w:rPr>
        <w:t>Configuration Status Reporting</w:t>
      </w:r>
      <w:r>
        <w:t xml:space="preserve"> – Usually performed inside the ITSM (CMDB) tool, this stage includes understanding the CI Status (e.g., whether it is live or retired) and its relationship to other CIs.</w:t>
      </w:r>
    </w:p>
    <w:p w14:paraId="3840CC64" w14:textId="3778A199" w:rsidR="00403C8A" w:rsidRDefault="00903E3C" w:rsidP="00037A7A">
      <w:pPr>
        <w:pStyle w:val="ListParagraph"/>
        <w:numPr>
          <w:ilvl w:val="0"/>
          <w:numId w:val="46"/>
        </w:numPr>
      </w:pPr>
      <w:r w:rsidRPr="00037A7A">
        <w:rPr>
          <w:b/>
          <w:bCs/>
        </w:rPr>
        <w:t>Configuration Verification and Audit</w:t>
      </w:r>
      <w:r>
        <w:t xml:space="preserve"> – An Annual audit of the CMDB to ensure the accuracy of the data for all consumers.</w:t>
      </w:r>
    </w:p>
    <w:p w14:paraId="18B5323F" w14:textId="00D13B08" w:rsidR="008D18CD" w:rsidRPr="00DB3A81" w:rsidRDefault="000C5D84" w:rsidP="000C5D84">
      <w:pPr>
        <w:pStyle w:val="Heading1"/>
      </w:pPr>
      <w:bookmarkStart w:id="10" w:name="_Toc77942217"/>
      <w:r w:rsidRPr="000C5D84">
        <w:lastRenderedPageBreak/>
        <w:t>Configuration Management Database (CMDB) Tool Requirements</w:t>
      </w:r>
      <w:bookmarkEnd w:id="10"/>
    </w:p>
    <w:p w14:paraId="410D4F46" w14:textId="77777777" w:rsidR="000C5D84" w:rsidRDefault="000C5D84" w:rsidP="000C5D84">
      <w:pPr>
        <w:pStyle w:val="BodyText05"/>
      </w:pPr>
      <w:r>
        <w:t>As indicated in the “Approach” section, the CMDB has four types of requirements:</w:t>
      </w:r>
    </w:p>
    <w:p w14:paraId="36A70699" w14:textId="48E85C00" w:rsidR="000C5D84" w:rsidRDefault="000C5D84" w:rsidP="00DC002F">
      <w:pPr>
        <w:pStyle w:val="ListParagraph"/>
        <w:numPr>
          <w:ilvl w:val="0"/>
          <w:numId w:val="42"/>
        </w:numPr>
        <w:ind w:left="1440"/>
      </w:pPr>
      <w:r>
        <w:t>Start with desired outcomes and develop requirements</w:t>
      </w:r>
    </w:p>
    <w:p w14:paraId="40B4F113" w14:textId="21D0AB95" w:rsidR="000C5D84" w:rsidRDefault="000C5D84" w:rsidP="00DC002F">
      <w:pPr>
        <w:pStyle w:val="ListParagraph"/>
        <w:numPr>
          <w:ilvl w:val="0"/>
          <w:numId w:val="42"/>
        </w:numPr>
        <w:ind w:left="1440"/>
      </w:pPr>
      <w:r>
        <w:t>Document and implement scope (CI Classes and attributes)</w:t>
      </w:r>
    </w:p>
    <w:p w14:paraId="78914967" w14:textId="77EAA2FB" w:rsidR="000C5D84" w:rsidRDefault="000C5D84" w:rsidP="00DC002F">
      <w:pPr>
        <w:pStyle w:val="ListParagraph"/>
        <w:numPr>
          <w:ilvl w:val="0"/>
          <w:numId w:val="42"/>
        </w:numPr>
        <w:ind w:left="1440"/>
      </w:pPr>
      <w:r>
        <w:t>Implement Discovery</w:t>
      </w:r>
    </w:p>
    <w:p w14:paraId="2B3E9FE1" w14:textId="2E41D7C7" w:rsidR="008D18CD" w:rsidRPr="00DB3A81" w:rsidRDefault="000C5D84" w:rsidP="00DC002F">
      <w:pPr>
        <w:pStyle w:val="ListParagraph"/>
        <w:numPr>
          <w:ilvl w:val="0"/>
          <w:numId w:val="42"/>
        </w:numPr>
        <w:ind w:left="1440"/>
      </w:pPr>
      <w:r>
        <w:t>Document the metrics required</w:t>
      </w:r>
    </w:p>
    <w:p w14:paraId="12539497" w14:textId="1467C02A" w:rsidR="00403C8A" w:rsidRPr="00EB29DB" w:rsidRDefault="00EB29DB" w:rsidP="00EB29DB">
      <w:pPr>
        <w:pStyle w:val="BodyText05"/>
        <w:rPr>
          <w:i/>
          <w:iCs/>
          <w:color w:val="FF0000"/>
        </w:rPr>
      </w:pPr>
      <w:r w:rsidRPr="00EB29DB">
        <w:rPr>
          <w:i/>
          <w:iCs/>
          <w:color w:val="FF0000"/>
        </w:rPr>
        <w:t>&lt;Use this section to document your organizations’ CMDB requirements&gt;</w:t>
      </w:r>
    </w:p>
    <w:p w14:paraId="2B783268" w14:textId="0888947D" w:rsidR="00403C8A" w:rsidRPr="00352BAD" w:rsidRDefault="00EB29DB" w:rsidP="00EB29DB">
      <w:pPr>
        <w:pStyle w:val="Heading1"/>
      </w:pPr>
      <w:bookmarkStart w:id="11" w:name="_Toc77942218"/>
      <w:r w:rsidRPr="00EB29DB">
        <w:t>CMDB Schedules</w:t>
      </w:r>
      <w:bookmarkEnd w:id="11"/>
    </w:p>
    <w:p w14:paraId="6F71D9B7" w14:textId="41BE4E87" w:rsidR="00EB29DB" w:rsidRDefault="00EB29DB" w:rsidP="00EB29DB">
      <w:pPr>
        <w:pStyle w:val="BodyText05"/>
      </w:pPr>
      <w:r>
        <w:t>The CMDB runs on a scheduled Discovery basis. Different CI Classes can be scanned at different intervals. In addition, Tasks to keep the non-Discovery data current are also performed on regular intervals.</w:t>
      </w:r>
    </w:p>
    <w:p w14:paraId="25B967F5" w14:textId="097ABED9" w:rsidR="00352BAD" w:rsidRPr="00EB29DB" w:rsidRDefault="00EB29DB" w:rsidP="00EB29DB">
      <w:pPr>
        <w:pStyle w:val="BodyText05"/>
        <w:rPr>
          <w:i/>
          <w:iCs/>
          <w:color w:val="FF0000"/>
        </w:rPr>
      </w:pPr>
      <w:r w:rsidRPr="00EB29DB">
        <w:rPr>
          <w:i/>
          <w:iCs/>
          <w:color w:val="FF0000"/>
        </w:rPr>
        <w:t>&lt;Use this section to document your organizations’ CMDB Schedule requirements&gt;</w:t>
      </w:r>
    </w:p>
    <w:p w14:paraId="704DFC14" w14:textId="0614CDB5" w:rsidR="00403C8A" w:rsidRDefault="00EB29DB" w:rsidP="00EB29DB">
      <w:pPr>
        <w:pStyle w:val="Heading1"/>
      </w:pPr>
      <w:bookmarkStart w:id="12" w:name="_Toc77942219"/>
      <w:r w:rsidRPr="00EB29DB">
        <w:t>Configuration Management and CMDB Metrics</w:t>
      </w:r>
      <w:bookmarkEnd w:id="12"/>
    </w:p>
    <w:p w14:paraId="45CBF6E3" w14:textId="5F444066" w:rsidR="00EB29DB" w:rsidRDefault="00EB29DB" w:rsidP="00EB29DB">
      <w:pPr>
        <w:pStyle w:val="BodyText05"/>
      </w:pPr>
      <w:r>
        <w:t xml:space="preserve">There are many </w:t>
      </w:r>
      <w:proofErr w:type="gramStart"/>
      <w:r>
        <w:t>Process</w:t>
      </w:r>
      <w:proofErr w:type="gramEnd"/>
      <w:r>
        <w:t xml:space="preserve"> and CMDB metrics to consider.  Most are included in the ITSM tool, but it is wise to not use every metric available. </w:t>
      </w:r>
    </w:p>
    <w:p w14:paraId="656E8C8A" w14:textId="586781C3" w:rsidR="00403C8A" w:rsidRPr="00EB29DB" w:rsidRDefault="00EB29DB" w:rsidP="00EB29DB">
      <w:pPr>
        <w:pStyle w:val="BodyText05"/>
        <w:rPr>
          <w:i/>
          <w:iCs/>
          <w:color w:val="FF0000"/>
        </w:rPr>
      </w:pPr>
      <w:r w:rsidRPr="00EB29DB">
        <w:rPr>
          <w:i/>
          <w:iCs/>
          <w:color w:val="FF0000"/>
        </w:rPr>
        <w:t>&lt;Use this section to document your organizations’ CMDB Metric requirements&gt;</w:t>
      </w:r>
    </w:p>
    <w:p w14:paraId="5D126F0F" w14:textId="77777777" w:rsidR="00403C8A" w:rsidRPr="00352BAD" w:rsidRDefault="00403C8A" w:rsidP="00EB29DB">
      <w:pPr>
        <w:pStyle w:val="Heading1"/>
      </w:pPr>
      <w:bookmarkStart w:id="13" w:name="_Toc77942220"/>
      <w:r w:rsidRPr="00352BAD">
        <w:t>Roles &amp; Responsibilities</w:t>
      </w:r>
      <w:bookmarkEnd w:id="13"/>
    </w:p>
    <w:p w14:paraId="7FFD1578" w14:textId="67F8BC9C" w:rsidR="00403C8A" w:rsidRPr="0082681E" w:rsidRDefault="00403C8A" w:rsidP="00352BAD">
      <w:pPr>
        <w:pStyle w:val="BodyText05"/>
        <w:rPr>
          <w:i/>
          <w:iCs/>
          <w:color w:val="FF0000"/>
        </w:rPr>
      </w:pPr>
      <w:r w:rsidRPr="0082681E">
        <w:rPr>
          <w:i/>
          <w:iCs/>
          <w:color w:val="FF0000"/>
        </w:rPr>
        <w:t xml:space="preserve">&lt;Insert the responsibilities of all the stakeholders like </w:t>
      </w:r>
      <w:r w:rsidR="0082681E" w:rsidRPr="0082681E">
        <w:rPr>
          <w:i/>
          <w:iCs/>
          <w:color w:val="FF0000"/>
        </w:rPr>
        <w:t xml:space="preserve">user, CI owner, </w:t>
      </w:r>
      <w:r w:rsidR="00EB29DB" w:rsidRPr="0082681E">
        <w:rPr>
          <w:i/>
          <w:iCs/>
          <w:color w:val="FF0000"/>
        </w:rPr>
        <w:t>config</w:t>
      </w:r>
      <w:r w:rsidRPr="0082681E">
        <w:rPr>
          <w:i/>
          <w:iCs/>
          <w:color w:val="FF0000"/>
        </w:rPr>
        <w:t xml:space="preserve"> </w:t>
      </w:r>
      <w:r w:rsidR="0082681E" w:rsidRPr="0082681E">
        <w:rPr>
          <w:i/>
          <w:iCs/>
          <w:color w:val="FF0000"/>
        </w:rPr>
        <w:t xml:space="preserve">analyst, config </w:t>
      </w:r>
      <w:r w:rsidRPr="0082681E">
        <w:rPr>
          <w:i/>
          <w:iCs/>
          <w:color w:val="FF0000"/>
        </w:rPr>
        <w:t xml:space="preserve">manager, </w:t>
      </w:r>
      <w:r w:rsidR="0082681E" w:rsidRPr="0082681E">
        <w:rPr>
          <w:i/>
          <w:iCs/>
          <w:color w:val="FF0000"/>
        </w:rPr>
        <w:t xml:space="preserve">change </w:t>
      </w:r>
      <w:r w:rsidRPr="0082681E">
        <w:rPr>
          <w:i/>
          <w:iCs/>
          <w:color w:val="FF0000"/>
        </w:rPr>
        <w:t>manage</w:t>
      </w:r>
      <w:r w:rsidR="0082681E" w:rsidRPr="0082681E">
        <w:rPr>
          <w:i/>
          <w:iCs/>
          <w:color w:val="FF0000"/>
        </w:rPr>
        <w:t>ment</w:t>
      </w:r>
      <w:r w:rsidRPr="0082681E">
        <w:rPr>
          <w:i/>
          <w:iCs/>
          <w:color w:val="FF0000"/>
        </w:rPr>
        <w:t>, etc</w:t>
      </w:r>
      <w:r w:rsidR="00352BAD" w:rsidRPr="0082681E">
        <w:rPr>
          <w:i/>
          <w:iCs/>
          <w:color w:val="FF0000"/>
        </w:rPr>
        <w:t>.</w:t>
      </w:r>
      <w:r w:rsidRPr="0082681E">
        <w:rPr>
          <w:i/>
          <w:iCs/>
          <w:color w:val="FF0000"/>
        </w:rPr>
        <w:t>&gt;</w:t>
      </w:r>
    </w:p>
    <w:tbl>
      <w:tblPr>
        <w:tblW w:w="9029" w:type="dxa"/>
        <w:tblLook w:val="04A0" w:firstRow="1" w:lastRow="0" w:firstColumn="1" w:lastColumn="0" w:noHBand="0" w:noVBand="1"/>
      </w:tblPr>
      <w:tblGrid>
        <w:gridCol w:w="2335"/>
        <w:gridCol w:w="1080"/>
        <w:gridCol w:w="1530"/>
        <w:gridCol w:w="1555"/>
        <w:gridCol w:w="1084"/>
        <w:gridCol w:w="1445"/>
      </w:tblGrid>
      <w:tr w:rsidR="009F2290" w:rsidRPr="00EB29DB" w14:paraId="02B94225" w14:textId="77777777" w:rsidTr="00037A7A">
        <w:trPr>
          <w:trHeight w:val="413"/>
          <w:tblHeader/>
        </w:trPr>
        <w:tc>
          <w:tcPr>
            <w:tcW w:w="2335" w:type="dxa"/>
            <w:vMerge w:val="restart"/>
            <w:tcBorders>
              <w:top w:val="single" w:sz="4" w:space="0" w:color="auto"/>
              <w:left w:val="single" w:sz="4" w:space="0" w:color="auto"/>
              <w:bottom w:val="single" w:sz="4" w:space="0" w:color="000000"/>
              <w:right w:val="single" w:sz="4" w:space="0" w:color="auto"/>
            </w:tcBorders>
            <w:shd w:val="clear" w:color="auto" w:fill="ACB9CA" w:themeFill="text2" w:themeFillTint="66"/>
            <w:vAlign w:val="center"/>
            <w:hideMark/>
          </w:tcPr>
          <w:p w14:paraId="706D0C15" w14:textId="689CE0E3" w:rsidR="00EB29DB" w:rsidRPr="00EB29DB" w:rsidRDefault="0082681E" w:rsidP="0082681E">
            <w:pPr>
              <w:pStyle w:val="BodyText05"/>
              <w:spacing w:before="60" w:after="60"/>
              <w:ind w:left="0"/>
              <w:jc w:val="left"/>
              <w:rPr>
                <w:b/>
                <w:bCs/>
              </w:rPr>
            </w:pPr>
            <w:r w:rsidRPr="00EB29DB">
              <w:rPr>
                <w:b/>
                <w:bCs/>
              </w:rPr>
              <w:t>User</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2757D7D" w14:textId="4AB19D87" w:rsidR="00EB29DB" w:rsidRPr="00EB29DB" w:rsidRDefault="0082681E" w:rsidP="0082681E">
            <w:pPr>
              <w:pStyle w:val="BodyText05"/>
              <w:spacing w:before="60" w:after="60"/>
              <w:ind w:left="0"/>
              <w:jc w:val="center"/>
              <w:rPr>
                <w:b/>
                <w:bCs/>
              </w:rPr>
            </w:pPr>
            <w:r w:rsidRPr="00EB29DB">
              <w:rPr>
                <w:b/>
                <w:bCs/>
              </w:rPr>
              <w:t>C</w:t>
            </w:r>
            <w:r>
              <w:rPr>
                <w:b/>
                <w:bCs/>
              </w:rPr>
              <w:t xml:space="preserve">I </w:t>
            </w:r>
            <w:r w:rsidRPr="00EB29DB">
              <w:rPr>
                <w:b/>
                <w:bCs/>
              </w:rPr>
              <w:t>Owner</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05BE1A1" w14:textId="27ED163E" w:rsidR="00EB29DB" w:rsidRPr="00EB29DB" w:rsidRDefault="0082681E" w:rsidP="0082681E">
            <w:pPr>
              <w:pStyle w:val="BodyText05"/>
              <w:spacing w:before="60" w:after="60"/>
              <w:ind w:left="16"/>
              <w:jc w:val="center"/>
              <w:rPr>
                <w:b/>
                <w:bCs/>
              </w:rPr>
            </w:pPr>
            <w:r w:rsidRPr="00EB29DB">
              <w:rPr>
                <w:b/>
                <w:bCs/>
              </w:rPr>
              <w:t>Configuration Analyst</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FEBA053" w14:textId="03924D1F" w:rsidR="00EB29DB" w:rsidRPr="00EB29DB" w:rsidRDefault="0082681E" w:rsidP="0082681E">
            <w:pPr>
              <w:pStyle w:val="BodyText05"/>
              <w:spacing w:before="60" w:after="60"/>
              <w:ind w:left="14"/>
              <w:jc w:val="center"/>
              <w:rPr>
                <w:b/>
                <w:bCs/>
              </w:rPr>
            </w:pPr>
            <w:r w:rsidRPr="00EB29DB">
              <w:rPr>
                <w:b/>
                <w:bCs/>
              </w:rPr>
              <w:t>Configuration Manager</w:t>
            </w:r>
          </w:p>
        </w:tc>
        <w:tc>
          <w:tcPr>
            <w:tcW w:w="1084"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D726AE3" w14:textId="489C418E" w:rsidR="00EB29DB" w:rsidRPr="00EB29DB" w:rsidRDefault="0082681E" w:rsidP="0082681E">
            <w:pPr>
              <w:pStyle w:val="BodyText05"/>
              <w:spacing w:before="60" w:after="60"/>
              <w:ind w:left="0"/>
              <w:jc w:val="center"/>
              <w:rPr>
                <w:b/>
                <w:bCs/>
              </w:rPr>
            </w:pPr>
            <w:r w:rsidRPr="00EB29DB">
              <w:rPr>
                <w:b/>
                <w:bCs/>
              </w:rPr>
              <w:t>Process Owner</w:t>
            </w:r>
          </w:p>
        </w:tc>
        <w:tc>
          <w:tcPr>
            <w:tcW w:w="1445"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97B8565" w14:textId="6468B507" w:rsidR="00EB29DB" w:rsidRPr="00EB29DB" w:rsidRDefault="0082681E" w:rsidP="0082681E">
            <w:pPr>
              <w:pStyle w:val="BodyText05"/>
              <w:spacing w:before="60" w:after="60"/>
              <w:ind w:left="23"/>
              <w:jc w:val="center"/>
              <w:rPr>
                <w:b/>
                <w:bCs/>
              </w:rPr>
            </w:pPr>
            <w:r w:rsidRPr="00EB29DB">
              <w:rPr>
                <w:b/>
                <w:bCs/>
              </w:rPr>
              <w:t>Change Management</w:t>
            </w:r>
          </w:p>
        </w:tc>
      </w:tr>
      <w:tr w:rsidR="009F2290" w:rsidRPr="00EB29DB" w14:paraId="4C5F721C" w14:textId="77777777" w:rsidTr="00037A7A">
        <w:trPr>
          <w:trHeight w:val="413"/>
          <w:tblHeader/>
        </w:trPr>
        <w:tc>
          <w:tcPr>
            <w:tcW w:w="2335" w:type="dxa"/>
            <w:vMerge/>
            <w:tcBorders>
              <w:top w:val="single" w:sz="4" w:space="0" w:color="auto"/>
              <w:left w:val="single" w:sz="4" w:space="0" w:color="auto"/>
              <w:bottom w:val="single" w:sz="4" w:space="0" w:color="000000"/>
              <w:right w:val="single" w:sz="4" w:space="0" w:color="auto"/>
            </w:tcBorders>
            <w:shd w:val="clear" w:color="auto" w:fill="ACB9CA" w:themeFill="text2" w:themeFillTint="66"/>
            <w:vAlign w:val="center"/>
            <w:hideMark/>
          </w:tcPr>
          <w:p w14:paraId="182B3FBD" w14:textId="77777777" w:rsidR="00EB29DB" w:rsidRPr="00EB29DB" w:rsidRDefault="00EB29DB" w:rsidP="0082681E">
            <w:pPr>
              <w:pStyle w:val="BodyText05"/>
              <w:spacing w:before="60" w:after="60"/>
              <w:ind w:left="0"/>
              <w:jc w:val="left"/>
              <w:rPr>
                <w:b/>
                <w:bCs/>
              </w:rPr>
            </w:pPr>
          </w:p>
        </w:tc>
        <w:tc>
          <w:tcPr>
            <w:tcW w:w="1080"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E38F547" w14:textId="77777777" w:rsidR="00EB29DB" w:rsidRPr="00EB29DB" w:rsidRDefault="00EB29DB" w:rsidP="0082681E">
            <w:pPr>
              <w:pStyle w:val="BodyText05"/>
              <w:spacing w:before="60" w:after="60"/>
              <w:ind w:left="0"/>
              <w:jc w:val="center"/>
              <w:rPr>
                <w:b/>
                <w:bCs/>
              </w:rPr>
            </w:pPr>
          </w:p>
        </w:tc>
        <w:tc>
          <w:tcPr>
            <w:tcW w:w="1530"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A267770" w14:textId="77777777" w:rsidR="00EB29DB" w:rsidRPr="00EB29DB" w:rsidRDefault="00EB29DB" w:rsidP="0082681E">
            <w:pPr>
              <w:pStyle w:val="BodyText05"/>
              <w:spacing w:before="60" w:after="60"/>
              <w:ind w:left="16"/>
              <w:jc w:val="center"/>
              <w:rPr>
                <w:b/>
                <w:bCs/>
              </w:rPr>
            </w:pPr>
          </w:p>
        </w:tc>
        <w:tc>
          <w:tcPr>
            <w:tcW w:w="1555"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0C0EAF1" w14:textId="77777777" w:rsidR="00EB29DB" w:rsidRPr="00EB29DB" w:rsidRDefault="00EB29DB" w:rsidP="0082681E">
            <w:pPr>
              <w:pStyle w:val="BodyText05"/>
              <w:spacing w:before="60" w:after="60"/>
              <w:ind w:left="14"/>
              <w:jc w:val="center"/>
              <w:rPr>
                <w:b/>
                <w:bCs/>
              </w:rPr>
            </w:pPr>
          </w:p>
        </w:tc>
        <w:tc>
          <w:tcPr>
            <w:tcW w:w="1084"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401DEB6" w14:textId="77777777" w:rsidR="00EB29DB" w:rsidRPr="00EB29DB" w:rsidRDefault="00EB29DB" w:rsidP="0082681E">
            <w:pPr>
              <w:pStyle w:val="BodyText05"/>
              <w:spacing w:before="60" w:after="60"/>
              <w:ind w:left="0"/>
              <w:jc w:val="center"/>
              <w:rPr>
                <w:b/>
                <w:bCs/>
              </w:rPr>
            </w:pPr>
          </w:p>
        </w:tc>
        <w:tc>
          <w:tcPr>
            <w:tcW w:w="1445" w:type="dxa"/>
            <w:vMerge/>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6C9F10B" w14:textId="77777777" w:rsidR="00EB29DB" w:rsidRPr="00EB29DB" w:rsidRDefault="00EB29DB" w:rsidP="0082681E">
            <w:pPr>
              <w:pStyle w:val="BodyText05"/>
              <w:spacing w:before="60" w:after="60"/>
              <w:ind w:left="23"/>
              <w:jc w:val="center"/>
              <w:rPr>
                <w:b/>
                <w:bCs/>
              </w:rPr>
            </w:pPr>
          </w:p>
        </w:tc>
      </w:tr>
      <w:tr w:rsidR="00EB29DB" w:rsidRPr="00EB29DB" w14:paraId="40001AC3"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D5DCE4" w:themeFill="text2" w:themeFillTint="33"/>
            <w:vAlign w:val="center"/>
            <w:hideMark/>
          </w:tcPr>
          <w:p w14:paraId="04A979C3" w14:textId="77777777" w:rsidR="00EB29DB" w:rsidRPr="00EB29DB" w:rsidRDefault="00EB29DB" w:rsidP="0082681E">
            <w:pPr>
              <w:pStyle w:val="BodyText05"/>
              <w:spacing w:before="60" w:after="60"/>
              <w:ind w:left="23"/>
              <w:jc w:val="center"/>
              <w:rPr>
                <w:b/>
                <w:bCs/>
              </w:rPr>
            </w:pPr>
            <w:r w:rsidRPr="00EB29DB">
              <w:rPr>
                <w:b/>
                <w:bCs/>
              </w:rPr>
              <w:t>Configuration Management Planning</w:t>
            </w:r>
          </w:p>
        </w:tc>
      </w:tr>
      <w:tr w:rsidR="00EB29DB" w:rsidRPr="00EB29DB" w14:paraId="51A971AA"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F0F8BDF" w14:textId="77777777" w:rsidR="00EB29DB" w:rsidRPr="00EB29DB" w:rsidRDefault="00EB29DB" w:rsidP="0082681E">
            <w:pPr>
              <w:pStyle w:val="BodyText05"/>
              <w:spacing w:before="60" w:after="60"/>
              <w:ind w:left="0"/>
              <w:jc w:val="left"/>
            </w:pPr>
            <w:r w:rsidRPr="00EB29DB">
              <w:t>Produce configuration management plan</w:t>
            </w:r>
          </w:p>
        </w:tc>
        <w:tc>
          <w:tcPr>
            <w:tcW w:w="1080" w:type="dxa"/>
            <w:tcBorders>
              <w:top w:val="nil"/>
              <w:left w:val="nil"/>
              <w:bottom w:val="single" w:sz="4" w:space="0" w:color="auto"/>
              <w:right w:val="single" w:sz="4" w:space="0" w:color="auto"/>
            </w:tcBorders>
            <w:shd w:val="clear" w:color="000000" w:fill="FFFFFF"/>
            <w:vAlign w:val="center"/>
          </w:tcPr>
          <w:p w14:paraId="7275CC77" w14:textId="43575A69" w:rsidR="00EB29DB" w:rsidRPr="00EB29DB" w:rsidRDefault="00EB29DB" w:rsidP="0082681E">
            <w:pPr>
              <w:pStyle w:val="BodyText05"/>
              <w:spacing w:before="60" w:after="60"/>
              <w:ind w:left="16"/>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2C31E4FF"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112AD68B"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3375460C" w14:textId="77777777" w:rsidR="00EB29DB" w:rsidRPr="00EB29DB" w:rsidRDefault="00EB29DB" w:rsidP="0082681E">
            <w:pPr>
              <w:pStyle w:val="BodyText05"/>
              <w:spacing w:before="60" w:after="60"/>
              <w:ind w:left="0"/>
              <w:jc w:val="center"/>
            </w:pPr>
            <w:r w:rsidRPr="00EB29DB">
              <w:t>R/A</w:t>
            </w:r>
          </w:p>
        </w:tc>
        <w:tc>
          <w:tcPr>
            <w:tcW w:w="1445" w:type="dxa"/>
            <w:tcBorders>
              <w:top w:val="nil"/>
              <w:left w:val="nil"/>
              <w:bottom w:val="single" w:sz="4" w:space="0" w:color="auto"/>
              <w:right w:val="single" w:sz="4" w:space="0" w:color="auto"/>
            </w:tcBorders>
            <w:shd w:val="clear" w:color="auto" w:fill="auto"/>
            <w:noWrap/>
            <w:vAlign w:val="center"/>
          </w:tcPr>
          <w:p w14:paraId="350D1300" w14:textId="00CDA1D2" w:rsidR="00EB29DB" w:rsidRPr="00EB29DB" w:rsidRDefault="00EB29DB" w:rsidP="0082681E">
            <w:pPr>
              <w:pStyle w:val="BodyText05"/>
              <w:spacing w:before="60" w:after="60"/>
              <w:ind w:left="16"/>
              <w:jc w:val="center"/>
            </w:pPr>
          </w:p>
        </w:tc>
      </w:tr>
      <w:tr w:rsidR="00EB29DB" w:rsidRPr="00EB29DB" w14:paraId="3FEC1974"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6C7A7559" w14:textId="77777777" w:rsidR="00EB29DB" w:rsidRPr="00EB29DB" w:rsidRDefault="00EB29DB" w:rsidP="0082681E">
            <w:pPr>
              <w:pStyle w:val="BodyText05"/>
              <w:spacing w:before="60" w:after="60"/>
              <w:ind w:left="0"/>
              <w:jc w:val="left"/>
            </w:pPr>
            <w:r w:rsidRPr="00EB29DB">
              <w:t>Define CMDB structure</w:t>
            </w:r>
          </w:p>
        </w:tc>
        <w:tc>
          <w:tcPr>
            <w:tcW w:w="1080" w:type="dxa"/>
            <w:tcBorders>
              <w:top w:val="nil"/>
              <w:left w:val="nil"/>
              <w:bottom w:val="single" w:sz="4" w:space="0" w:color="auto"/>
              <w:right w:val="single" w:sz="4" w:space="0" w:color="auto"/>
            </w:tcBorders>
            <w:shd w:val="clear" w:color="000000" w:fill="FFFFFF"/>
            <w:vAlign w:val="center"/>
          </w:tcPr>
          <w:p w14:paraId="30F4DB6F" w14:textId="0934419F"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C92EDCB"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6BB94EA0"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3F0A2DB6" w14:textId="77777777" w:rsidR="00EB29DB" w:rsidRPr="00EB29DB" w:rsidRDefault="00EB29DB" w:rsidP="0082681E">
            <w:pPr>
              <w:pStyle w:val="BodyText05"/>
              <w:spacing w:before="60" w:after="60"/>
              <w:ind w:left="0"/>
              <w:jc w:val="center"/>
            </w:pPr>
            <w:r w:rsidRPr="00EB29DB">
              <w:t>R/A</w:t>
            </w:r>
          </w:p>
        </w:tc>
        <w:tc>
          <w:tcPr>
            <w:tcW w:w="1445" w:type="dxa"/>
            <w:tcBorders>
              <w:top w:val="nil"/>
              <w:left w:val="nil"/>
              <w:bottom w:val="single" w:sz="4" w:space="0" w:color="auto"/>
              <w:right w:val="single" w:sz="4" w:space="0" w:color="auto"/>
            </w:tcBorders>
            <w:shd w:val="clear" w:color="auto" w:fill="auto"/>
            <w:noWrap/>
            <w:vAlign w:val="center"/>
          </w:tcPr>
          <w:p w14:paraId="04887404" w14:textId="6BC59E6C" w:rsidR="00EB29DB" w:rsidRPr="00EB29DB" w:rsidRDefault="00EB29DB" w:rsidP="0082681E">
            <w:pPr>
              <w:pStyle w:val="BodyText05"/>
              <w:spacing w:before="60" w:after="60"/>
              <w:ind w:left="16"/>
              <w:jc w:val="center"/>
            </w:pPr>
          </w:p>
        </w:tc>
      </w:tr>
      <w:tr w:rsidR="00EB29DB" w:rsidRPr="00EB29DB" w14:paraId="368AF357"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F995301" w14:textId="77777777" w:rsidR="00EB29DB" w:rsidRPr="00EB29DB" w:rsidRDefault="00EB29DB" w:rsidP="0082681E">
            <w:pPr>
              <w:pStyle w:val="BodyText05"/>
              <w:spacing w:before="60" w:after="60"/>
              <w:ind w:left="0"/>
              <w:jc w:val="left"/>
            </w:pPr>
            <w:r w:rsidRPr="00EB29DB">
              <w:t>Determine Cl selection guidelines</w:t>
            </w:r>
          </w:p>
        </w:tc>
        <w:tc>
          <w:tcPr>
            <w:tcW w:w="1080" w:type="dxa"/>
            <w:tcBorders>
              <w:top w:val="nil"/>
              <w:left w:val="nil"/>
              <w:bottom w:val="single" w:sz="4" w:space="0" w:color="auto"/>
              <w:right w:val="single" w:sz="4" w:space="0" w:color="auto"/>
            </w:tcBorders>
            <w:shd w:val="clear" w:color="000000" w:fill="FFFFFF"/>
            <w:vAlign w:val="center"/>
          </w:tcPr>
          <w:p w14:paraId="1812325F" w14:textId="34C62237"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0D23144C"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15CE5A6A"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286F4DD4" w14:textId="77777777" w:rsidR="00EB29DB" w:rsidRPr="00EB29DB" w:rsidRDefault="00EB29DB" w:rsidP="0082681E">
            <w:pPr>
              <w:pStyle w:val="BodyText05"/>
              <w:spacing w:before="60" w:after="60"/>
              <w:ind w:left="0"/>
              <w:jc w:val="center"/>
            </w:pPr>
            <w:r w:rsidRPr="00EB29DB">
              <w:t>R/A</w:t>
            </w:r>
          </w:p>
        </w:tc>
        <w:tc>
          <w:tcPr>
            <w:tcW w:w="1445" w:type="dxa"/>
            <w:tcBorders>
              <w:top w:val="nil"/>
              <w:left w:val="nil"/>
              <w:bottom w:val="single" w:sz="4" w:space="0" w:color="auto"/>
              <w:right w:val="single" w:sz="4" w:space="0" w:color="auto"/>
            </w:tcBorders>
            <w:shd w:val="clear" w:color="auto" w:fill="auto"/>
            <w:noWrap/>
            <w:vAlign w:val="center"/>
          </w:tcPr>
          <w:p w14:paraId="51099621" w14:textId="175B8ABA" w:rsidR="00EB29DB" w:rsidRPr="00EB29DB" w:rsidRDefault="00EB29DB" w:rsidP="0082681E">
            <w:pPr>
              <w:pStyle w:val="BodyText05"/>
              <w:spacing w:before="60" w:after="60"/>
              <w:ind w:left="16"/>
              <w:jc w:val="center"/>
            </w:pPr>
          </w:p>
        </w:tc>
      </w:tr>
      <w:tr w:rsidR="00EB29DB" w:rsidRPr="00EB29DB" w14:paraId="02E2A6BD"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BA6165E" w14:textId="77777777" w:rsidR="00EB29DB" w:rsidRPr="00EB29DB" w:rsidRDefault="00EB29DB" w:rsidP="0082681E">
            <w:pPr>
              <w:pStyle w:val="BodyText05"/>
              <w:spacing w:before="60" w:after="60"/>
              <w:ind w:left="0"/>
              <w:jc w:val="left"/>
            </w:pPr>
            <w:r w:rsidRPr="00EB29DB">
              <w:t>Populate CMDB</w:t>
            </w:r>
          </w:p>
        </w:tc>
        <w:tc>
          <w:tcPr>
            <w:tcW w:w="1080" w:type="dxa"/>
            <w:tcBorders>
              <w:top w:val="nil"/>
              <w:left w:val="nil"/>
              <w:bottom w:val="single" w:sz="4" w:space="0" w:color="auto"/>
              <w:right w:val="single" w:sz="4" w:space="0" w:color="auto"/>
            </w:tcBorders>
            <w:shd w:val="clear" w:color="000000" w:fill="FFFFFF"/>
            <w:vAlign w:val="center"/>
          </w:tcPr>
          <w:p w14:paraId="7DB4CBBE" w14:textId="301B6D53"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1BF92FB0" w14:textId="77777777" w:rsidR="00EB29DB" w:rsidRPr="00EB29DB" w:rsidRDefault="00EB29DB" w:rsidP="0082681E">
            <w:pPr>
              <w:pStyle w:val="BodyText05"/>
              <w:spacing w:before="60" w:after="60"/>
              <w:ind w:left="16"/>
              <w:jc w:val="center"/>
            </w:pPr>
            <w:r w:rsidRPr="00EB29DB">
              <w:t>C</w:t>
            </w:r>
          </w:p>
        </w:tc>
        <w:tc>
          <w:tcPr>
            <w:tcW w:w="1555" w:type="dxa"/>
            <w:tcBorders>
              <w:top w:val="nil"/>
              <w:left w:val="nil"/>
              <w:bottom w:val="single" w:sz="4" w:space="0" w:color="auto"/>
              <w:right w:val="single" w:sz="4" w:space="0" w:color="auto"/>
            </w:tcBorders>
            <w:shd w:val="clear" w:color="000000" w:fill="FFFFFF"/>
            <w:vAlign w:val="center"/>
            <w:hideMark/>
          </w:tcPr>
          <w:p w14:paraId="41A7298F"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44F23CBF" w14:textId="0D2178D4"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1C115783" w14:textId="2DE5B965" w:rsidR="00EB29DB" w:rsidRPr="00EB29DB" w:rsidRDefault="00EB29DB" w:rsidP="0082681E">
            <w:pPr>
              <w:pStyle w:val="BodyText05"/>
              <w:spacing w:before="60" w:after="60"/>
              <w:ind w:left="16"/>
              <w:jc w:val="center"/>
            </w:pPr>
          </w:p>
        </w:tc>
      </w:tr>
      <w:tr w:rsidR="00EB29DB" w:rsidRPr="00EB29DB" w14:paraId="5582D195"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4C235735" w14:textId="77777777" w:rsidR="00EB29DB" w:rsidRPr="00EB29DB" w:rsidRDefault="00EB29DB" w:rsidP="0082681E">
            <w:pPr>
              <w:pStyle w:val="BodyText05"/>
              <w:spacing w:before="60" w:after="60"/>
              <w:ind w:left="0"/>
              <w:jc w:val="left"/>
            </w:pPr>
            <w:r w:rsidRPr="00EB29DB">
              <w:t>Perform initial audit</w:t>
            </w:r>
          </w:p>
        </w:tc>
        <w:tc>
          <w:tcPr>
            <w:tcW w:w="1080" w:type="dxa"/>
            <w:tcBorders>
              <w:top w:val="nil"/>
              <w:left w:val="nil"/>
              <w:bottom w:val="single" w:sz="4" w:space="0" w:color="auto"/>
              <w:right w:val="single" w:sz="4" w:space="0" w:color="auto"/>
            </w:tcBorders>
            <w:shd w:val="clear" w:color="000000" w:fill="FFFFFF"/>
            <w:vAlign w:val="center"/>
          </w:tcPr>
          <w:p w14:paraId="02D56F17" w14:textId="273DDEB9"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51137FE0"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741D88E5"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2C19A5D7" w14:textId="77777777" w:rsidR="00EB29DB" w:rsidRPr="00EB29DB" w:rsidRDefault="00EB29DB" w:rsidP="0082681E">
            <w:pPr>
              <w:pStyle w:val="BodyText05"/>
              <w:spacing w:before="60" w:after="60"/>
              <w:ind w:left="0"/>
              <w:jc w:val="center"/>
            </w:pPr>
            <w:r w:rsidRPr="00EB29DB">
              <w:t>C</w:t>
            </w:r>
          </w:p>
        </w:tc>
        <w:tc>
          <w:tcPr>
            <w:tcW w:w="1445" w:type="dxa"/>
            <w:tcBorders>
              <w:top w:val="nil"/>
              <w:left w:val="nil"/>
              <w:bottom w:val="single" w:sz="4" w:space="0" w:color="auto"/>
              <w:right w:val="single" w:sz="4" w:space="0" w:color="auto"/>
            </w:tcBorders>
            <w:shd w:val="clear" w:color="auto" w:fill="auto"/>
            <w:noWrap/>
            <w:vAlign w:val="center"/>
          </w:tcPr>
          <w:p w14:paraId="6EFBEB44" w14:textId="61061787" w:rsidR="00EB29DB" w:rsidRPr="00EB29DB" w:rsidRDefault="00EB29DB" w:rsidP="0082681E">
            <w:pPr>
              <w:pStyle w:val="BodyText05"/>
              <w:spacing w:before="60" w:after="60"/>
              <w:ind w:left="16"/>
              <w:jc w:val="center"/>
            </w:pPr>
          </w:p>
        </w:tc>
      </w:tr>
      <w:tr w:rsidR="00EB29DB" w:rsidRPr="00EB29DB" w14:paraId="23D423C0"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16AF19FF" w14:textId="77777777" w:rsidR="00EB29DB" w:rsidRPr="00EB29DB" w:rsidRDefault="00EB29DB" w:rsidP="0082681E">
            <w:pPr>
              <w:pStyle w:val="BodyText05"/>
              <w:spacing w:before="60" w:after="60"/>
              <w:ind w:left="0"/>
              <w:jc w:val="left"/>
            </w:pPr>
            <w:r w:rsidRPr="00EB29DB">
              <w:t>Baseline CMDB</w:t>
            </w:r>
          </w:p>
        </w:tc>
        <w:tc>
          <w:tcPr>
            <w:tcW w:w="1080" w:type="dxa"/>
            <w:tcBorders>
              <w:top w:val="nil"/>
              <w:left w:val="nil"/>
              <w:bottom w:val="single" w:sz="4" w:space="0" w:color="auto"/>
              <w:right w:val="single" w:sz="4" w:space="0" w:color="auto"/>
            </w:tcBorders>
            <w:shd w:val="clear" w:color="000000" w:fill="FFFFFF"/>
            <w:vAlign w:val="center"/>
          </w:tcPr>
          <w:p w14:paraId="56850F72" w14:textId="0B962352"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49AE7104" w14:textId="77777777" w:rsidR="00EB29DB" w:rsidRPr="00EB29DB" w:rsidRDefault="00EB29DB" w:rsidP="0082681E">
            <w:pPr>
              <w:pStyle w:val="BodyText05"/>
              <w:spacing w:before="60" w:after="60"/>
              <w:ind w:left="16"/>
              <w:jc w:val="center"/>
            </w:pPr>
            <w:r w:rsidRPr="00EB29DB">
              <w:t>I</w:t>
            </w:r>
          </w:p>
        </w:tc>
        <w:tc>
          <w:tcPr>
            <w:tcW w:w="1555" w:type="dxa"/>
            <w:tcBorders>
              <w:top w:val="nil"/>
              <w:left w:val="nil"/>
              <w:bottom w:val="single" w:sz="4" w:space="0" w:color="auto"/>
              <w:right w:val="single" w:sz="4" w:space="0" w:color="auto"/>
            </w:tcBorders>
            <w:shd w:val="clear" w:color="000000" w:fill="FFFFFF"/>
            <w:vAlign w:val="center"/>
            <w:hideMark/>
          </w:tcPr>
          <w:p w14:paraId="44326FCF"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5DF82B5E"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tcPr>
          <w:p w14:paraId="14A4A6D1" w14:textId="41C18CF4" w:rsidR="00EB29DB" w:rsidRPr="00EB29DB" w:rsidRDefault="00EB29DB" w:rsidP="0082681E">
            <w:pPr>
              <w:pStyle w:val="BodyText05"/>
              <w:spacing w:before="60" w:after="60"/>
              <w:ind w:left="16"/>
              <w:jc w:val="center"/>
            </w:pPr>
          </w:p>
        </w:tc>
      </w:tr>
      <w:tr w:rsidR="00EB29DB" w:rsidRPr="00EB29DB" w14:paraId="2EB33D7A"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1C6C4F06" w14:textId="77777777" w:rsidR="00EB29DB" w:rsidRPr="00EB29DB" w:rsidRDefault="00EB29DB" w:rsidP="0082681E">
            <w:pPr>
              <w:pStyle w:val="BodyText05"/>
              <w:spacing w:before="60" w:after="60"/>
              <w:ind w:left="23"/>
              <w:jc w:val="center"/>
              <w:rPr>
                <w:b/>
                <w:bCs/>
              </w:rPr>
            </w:pPr>
            <w:r w:rsidRPr="00EB29DB">
              <w:rPr>
                <w:b/>
                <w:bCs/>
              </w:rPr>
              <w:t>Configuration identification</w:t>
            </w:r>
          </w:p>
        </w:tc>
      </w:tr>
      <w:tr w:rsidR="00EB29DB" w:rsidRPr="00EB29DB" w14:paraId="351C294C"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D4A4013" w14:textId="77777777" w:rsidR="00EB29DB" w:rsidRPr="00EB29DB" w:rsidRDefault="00EB29DB" w:rsidP="0082681E">
            <w:pPr>
              <w:pStyle w:val="BodyText05"/>
              <w:spacing w:before="60" w:after="60"/>
              <w:ind w:left="0"/>
              <w:jc w:val="left"/>
            </w:pPr>
            <w:r w:rsidRPr="00EB29DB">
              <w:t>Validate update request</w:t>
            </w:r>
          </w:p>
        </w:tc>
        <w:tc>
          <w:tcPr>
            <w:tcW w:w="1080" w:type="dxa"/>
            <w:tcBorders>
              <w:top w:val="nil"/>
              <w:left w:val="nil"/>
              <w:bottom w:val="single" w:sz="4" w:space="0" w:color="auto"/>
              <w:right w:val="single" w:sz="4" w:space="0" w:color="auto"/>
            </w:tcBorders>
            <w:shd w:val="clear" w:color="000000" w:fill="FFFFFF"/>
            <w:vAlign w:val="center"/>
            <w:hideMark/>
          </w:tcPr>
          <w:p w14:paraId="1488DFB6"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61FB158B"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787659D2"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6F60D5CE" w14:textId="67AF189B"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70F73E3D" w14:textId="6254BBA2" w:rsidR="00EB29DB" w:rsidRPr="00EB29DB" w:rsidRDefault="00EB29DB" w:rsidP="0082681E">
            <w:pPr>
              <w:pStyle w:val="BodyText05"/>
              <w:spacing w:before="60" w:after="60"/>
              <w:ind w:left="23"/>
              <w:jc w:val="center"/>
            </w:pPr>
          </w:p>
        </w:tc>
      </w:tr>
      <w:tr w:rsidR="00EB29DB" w:rsidRPr="00EB29DB" w14:paraId="1F2E6711"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146910B2" w14:textId="77777777" w:rsidR="00EB29DB" w:rsidRPr="00EB29DB" w:rsidRDefault="00EB29DB" w:rsidP="0082681E">
            <w:pPr>
              <w:pStyle w:val="BodyText05"/>
              <w:spacing w:before="60" w:after="60"/>
              <w:ind w:left="0"/>
              <w:jc w:val="left"/>
            </w:pPr>
            <w:r w:rsidRPr="00EB29DB">
              <w:t>Validate Cl attributes</w:t>
            </w:r>
          </w:p>
        </w:tc>
        <w:tc>
          <w:tcPr>
            <w:tcW w:w="1080" w:type="dxa"/>
            <w:tcBorders>
              <w:top w:val="nil"/>
              <w:left w:val="nil"/>
              <w:bottom w:val="single" w:sz="4" w:space="0" w:color="auto"/>
              <w:right w:val="single" w:sz="4" w:space="0" w:color="auto"/>
            </w:tcBorders>
            <w:shd w:val="clear" w:color="000000" w:fill="FFFFFF"/>
            <w:vAlign w:val="center"/>
          </w:tcPr>
          <w:p w14:paraId="1DB2261A" w14:textId="4C4AFF60" w:rsidR="00EB29DB" w:rsidRPr="00EB29DB" w:rsidRDefault="00EB29DB" w:rsidP="0082681E">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566C7814"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1A477FCB"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43FE5122" w14:textId="69A7C4D5"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0E7B5CA5" w14:textId="434FDB95" w:rsidR="00EB29DB" w:rsidRPr="00EB29DB" w:rsidRDefault="00EB29DB" w:rsidP="0082681E">
            <w:pPr>
              <w:pStyle w:val="BodyText05"/>
              <w:spacing w:before="60" w:after="60"/>
              <w:ind w:left="23"/>
              <w:jc w:val="center"/>
            </w:pPr>
          </w:p>
        </w:tc>
      </w:tr>
      <w:tr w:rsidR="00EB29DB" w:rsidRPr="00EB29DB" w14:paraId="1C6BDAA9"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234B8AA" w14:textId="77777777" w:rsidR="00EB29DB" w:rsidRPr="00EB29DB" w:rsidRDefault="00EB29DB" w:rsidP="0082681E">
            <w:pPr>
              <w:pStyle w:val="BodyText05"/>
              <w:spacing w:before="60" w:after="60"/>
              <w:ind w:left="0"/>
              <w:jc w:val="left"/>
            </w:pPr>
            <w:r w:rsidRPr="00EB29DB">
              <w:t>Review invalid attributes</w:t>
            </w:r>
          </w:p>
        </w:tc>
        <w:tc>
          <w:tcPr>
            <w:tcW w:w="1080" w:type="dxa"/>
            <w:tcBorders>
              <w:top w:val="nil"/>
              <w:left w:val="nil"/>
              <w:bottom w:val="single" w:sz="4" w:space="0" w:color="auto"/>
              <w:right w:val="single" w:sz="4" w:space="0" w:color="auto"/>
            </w:tcBorders>
            <w:shd w:val="clear" w:color="000000" w:fill="FFFFFF"/>
            <w:vAlign w:val="center"/>
            <w:hideMark/>
          </w:tcPr>
          <w:p w14:paraId="4B9D2228"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66342E8C"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7AEA9EC7"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15DA240B" w14:textId="30F4721D"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6CA57543" w14:textId="64371A2F" w:rsidR="00EB29DB" w:rsidRPr="00EB29DB" w:rsidRDefault="00EB29DB" w:rsidP="0082681E">
            <w:pPr>
              <w:pStyle w:val="BodyText05"/>
              <w:spacing w:before="60" w:after="60"/>
              <w:ind w:left="23"/>
              <w:jc w:val="center"/>
            </w:pPr>
          </w:p>
        </w:tc>
      </w:tr>
      <w:tr w:rsidR="00EB29DB" w:rsidRPr="00EB29DB" w14:paraId="7F468D3D"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70B03BCA" w14:textId="77777777" w:rsidR="00EB29DB" w:rsidRPr="00EB29DB" w:rsidRDefault="00EB29DB" w:rsidP="0082681E">
            <w:pPr>
              <w:pStyle w:val="BodyText05"/>
              <w:spacing w:before="60" w:after="60"/>
              <w:ind w:left="0"/>
              <w:jc w:val="left"/>
            </w:pPr>
            <w:r w:rsidRPr="00EB29DB">
              <w:t>Update CMDB</w:t>
            </w:r>
          </w:p>
        </w:tc>
        <w:tc>
          <w:tcPr>
            <w:tcW w:w="1080" w:type="dxa"/>
            <w:tcBorders>
              <w:top w:val="nil"/>
              <w:left w:val="nil"/>
              <w:bottom w:val="single" w:sz="4" w:space="0" w:color="auto"/>
              <w:right w:val="single" w:sz="4" w:space="0" w:color="auto"/>
            </w:tcBorders>
            <w:shd w:val="clear" w:color="000000" w:fill="FFFFFF"/>
            <w:vAlign w:val="center"/>
            <w:hideMark/>
          </w:tcPr>
          <w:p w14:paraId="33F2AFA4"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0048F8C7"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0A7CA7BD"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6B3BAF09" w14:textId="3DC0D20A"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6BB6EF62" w14:textId="0E9D25D3" w:rsidR="00EB29DB" w:rsidRPr="00EB29DB" w:rsidRDefault="00EB29DB" w:rsidP="0082681E">
            <w:pPr>
              <w:pStyle w:val="BodyText05"/>
              <w:spacing w:before="60" w:after="60"/>
              <w:ind w:left="23"/>
              <w:jc w:val="center"/>
            </w:pPr>
          </w:p>
        </w:tc>
      </w:tr>
      <w:tr w:rsidR="00EB29DB" w:rsidRPr="00EB29DB" w14:paraId="6FABC4D8"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0A55BCA" w14:textId="77777777" w:rsidR="00EB29DB" w:rsidRPr="00EB29DB" w:rsidRDefault="00EB29DB" w:rsidP="0082681E">
            <w:pPr>
              <w:pStyle w:val="BodyText05"/>
              <w:spacing w:before="60" w:after="60"/>
              <w:ind w:left="0"/>
              <w:jc w:val="left"/>
            </w:pPr>
            <w:r w:rsidRPr="00EB29DB">
              <w:t>Publish new Cl type</w:t>
            </w:r>
          </w:p>
        </w:tc>
        <w:tc>
          <w:tcPr>
            <w:tcW w:w="1080" w:type="dxa"/>
            <w:tcBorders>
              <w:top w:val="nil"/>
              <w:left w:val="nil"/>
              <w:bottom w:val="single" w:sz="4" w:space="0" w:color="auto"/>
              <w:right w:val="single" w:sz="4" w:space="0" w:color="auto"/>
            </w:tcBorders>
            <w:shd w:val="clear" w:color="000000" w:fill="FFFFFF"/>
            <w:vAlign w:val="center"/>
            <w:hideMark/>
          </w:tcPr>
          <w:p w14:paraId="72BF2D52" w14:textId="77777777" w:rsidR="00EB29DB" w:rsidRPr="00EB29DB" w:rsidRDefault="00EB29DB" w:rsidP="0082681E">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2B3A93EF"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0149F618"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0D72A806"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hideMark/>
          </w:tcPr>
          <w:p w14:paraId="02A4B597" w14:textId="2946A0ED" w:rsidR="00EB29DB" w:rsidRPr="00EB29DB" w:rsidRDefault="00EB29DB" w:rsidP="0082681E">
            <w:pPr>
              <w:pStyle w:val="BodyText05"/>
              <w:spacing w:before="60" w:after="60"/>
              <w:ind w:left="23"/>
              <w:jc w:val="center"/>
            </w:pPr>
          </w:p>
        </w:tc>
      </w:tr>
      <w:tr w:rsidR="00EB29DB" w:rsidRPr="00EB29DB" w14:paraId="230B10D8"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2BAB8F07" w14:textId="77777777" w:rsidR="00EB29DB" w:rsidRPr="00EB29DB" w:rsidRDefault="00EB29DB" w:rsidP="0082681E">
            <w:pPr>
              <w:pStyle w:val="BodyText05"/>
              <w:spacing w:before="60" w:after="60"/>
              <w:ind w:left="23"/>
              <w:jc w:val="center"/>
              <w:rPr>
                <w:b/>
                <w:bCs/>
              </w:rPr>
            </w:pPr>
            <w:r w:rsidRPr="00EB29DB">
              <w:rPr>
                <w:b/>
                <w:bCs/>
              </w:rPr>
              <w:lastRenderedPageBreak/>
              <w:t>Configuration Control</w:t>
            </w:r>
          </w:p>
        </w:tc>
      </w:tr>
      <w:tr w:rsidR="00EB29DB" w:rsidRPr="00EB29DB" w14:paraId="435EBB4F"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7A91F439" w14:textId="77777777" w:rsidR="00EB29DB" w:rsidRPr="00EB29DB" w:rsidRDefault="00EB29DB" w:rsidP="0082681E">
            <w:pPr>
              <w:pStyle w:val="BodyText05"/>
              <w:spacing w:before="60" w:after="60"/>
              <w:ind w:left="0"/>
              <w:jc w:val="left"/>
            </w:pPr>
            <w:r w:rsidRPr="00EB29DB">
              <w:t>Ensure there is a CRQ for every CI change</w:t>
            </w:r>
          </w:p>
        </w:tc>
        <w:tc>
          <w:tcPr>
            <w:tcW w:w="1080" w:type="dxa"/>
            <w:tcBorders>
              <w:top w:val="nil"/>
              <w:left w:val="nil"/>
              <w:bottom w:val="single" w:sz="4" w:space="0" w:color="auto"/>
              <w:right w:val="single" w:sz="4" w:space="0" w:color="auto"/>
            </w:tcBorders>
            <w:shd w:val="clear" w:color="000000" w:fill="FFFFFF"/>
            <w:vAlign w:val="center"/>
            <w:hideMark/>
          </w:tcPr>
          <w:p w14:paraId="4C533308"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2ED98B5B" w14:textId="16E0D27D" w:rsidR="00EB29DB" w:rsidRPr="00EB29DB" w:rsidRDefault="00EB29DB" w:rsidP="0082681E">
            <w:pPr>
              <w:pStyle w:val="BodyText05"/>
              <w:spacing w:before="60" w:after="60"/>
              <w:ind w:left="16"/>
              <w:jc w:val="center"/>
            </w:pPr>
          </w:p>
        </w:tc>
        <w:tc>
          <w:tcPr>
            <w:tcW w:w="1555" w:type="dxa"/>
            <w:tcBorders>
              <w:top w:val="nil"/>
              <w:left w:val="nil"/>
              <w:bottom w:val="single" w:sz="4" w:space="0" w:color="auto"/>
              <w:right w:val="single" w:sz="4" w:space="0" w:color="auto"/>
            </w:tcBorders>
            <w:shd w:val="clear" w:color="000000" w:fill="FFFFFF"/>
            <w:vAlign w:val="center"/>
            <w:hideMark/>
          </w:tcPr>
          <w:p w14:paraId="6AC3E68A" w14:textId="77777777" w:rsidR="00EB29DB" w:rsidRPr="00EB29DB" w:rsidRDefault="00EB29DB" w:rsidP="0082681E">
            <w:pPr>
              <w:pStyle w:val="BodyText05"/>
              <w:spacing w:before="60" w:after="60"/>
              <w:ind w:left="14"/>
              <w:jc w:val="center"/>
            </w:pPr>
            <w:r w:rsidRPr="00EB29DB">
              <w:t>R</w:t>
            </w:r>
          </w:p>
        </w:tc>
        <w:tc>
          <w:tcPr>
            <w:tcW w:w="1084" w:type="dxa"/>
            <w:tcBorders>
              <w:top w:val="nil"/>
              <w:left w:val="nil"/>
              <w:bottom w:val="single" w:sz="4" w:space="0" w:color="auto"/>
              <w:right w:val="single" w:sz="4" w:space="0" w:color="auto"/>
            </w:tcBorders>
            <w:shd w:val="clear" w:color="000000" w:fill="FFFFFF"/>
            <w:vAlign w:val="center"/>
            <w:hideMark/>
          </w:tcPr>
          <w:p w14:paraId="78703D15" w14:textId="49F7B30B"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hideMark/>
          </w:tcPr>
          <w:p w14:paraId="04E43FA0" w14:textId="77777777" w:rsidR="00EB29DB" w:rsidRPr="00EB29DB" w:rsidRDefault="00EB29DB" w:rsidP="009A5FC4">
            <w:pPr>
              <w:pStyle w:val="BodyText05"/>
              <w:spacing w:before="60" w:after="60"/>
              <w:ind w:left="23"/>
              <w:jc w:val="center"/>
            </w:pPr>
            <w:r w:rsidRPr="00EB29DB">
              <w:t>A</w:t>
            </w:r>
          </w:p>
        </w:tc>
      </w:tr>
      <w:tr w:rsidR="00EB29DB" w:rsidRPr="00EB29DB" w14:paraId="177D1253"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444949A" w14:textId="77777777" w:rsidR="00EB29DB" w:rsidRPr="00EB29DB" w:rsidRDefault="00EB29DB" w:rsidP="0082681E">
            <w:pPr>
              <w:pStyle w:val="BodyText05"/>
              <w:spacing w:before="60" w:after="60"/>
              <w:ind w:left="0"/>
              <w:jc w:val="left"/>
            </w:pPr>
            <w:r w:rsidRPr="00EB29DB">
              <w:t>Review results of discovery</w:t>
            </w:r>
          </w:p>
        </w:tc>
        <w:tc>
          <w:tcPr>
            <w:tcW w:w="1080" w:type="dxa"/>
            <w:tcBorders>
              <w:top w:val="nil"/>
              <w:left w:val="nil"/>
              <w:bottom w:val="single" w:sz="4" w:space="0" w:color="auto"/>
              <w:right w:val="single" w:sz="4" w:space="0" w:color="auto"/>
            </w:tcBorders>
            <w:shd w:val="clear" w:color="000000" w:fill="FFFFFF"/>
            <w:vAlign w:val="center"/>
            <w:hideMark/>
          </w:tcPr>
          <w:p w14:paraId="760595AF" w14:textId="77777777" w:rsidR="00EB29DB" w:rsidRPr="00EB29DB" w:rsidRDefault="00EB29DB" w:rsidP="0082681E">
            <w:pPr>
              <w:pStyle w:val="BodyText05"/>
              <w:spacing w:before="60" w:after="60"/>
              <w:ind w:left="0"/>
              <w:jc w:val="center"/>
            </w:pPr>
            <w:r w:rsidRPr="00EB29DB">
              <w:t>C</w:t>
            </w:r>
          </w:p>
        </w:tc>
        <w:tc>
          <w:tcPr>
            <w:tcW w:w="1530" w:type="dxa"/>
            <w:tcBorders>
              <w:top w:val="nil"/>
              <w:left w:val="nil"/>
              <w:bottom w:val="single" w:sz="4" w:space="0" w:color="auto"/>
              <w:right w:val="single" w:sz="4" w:space="0" w:color="auto"/>
            </w:tcBorders>
            <w:shd w:val="clear" w:color="000000" w:fill="FFFFFF"/>
            <w:vAlign w:val="center"/>
            <w:hideMark/>
          </w:tcPr>
          <w:p w14:paraId="4F4C4E30"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3D606BC4" w14:textId="77777777" w:rsidR="00EB29DB" w:rsidRPr="00EB29DB" w:rsidRDefault="00EB29DB" w:rsidP="0082681E">
            <w:pPr>
              <w:pStyle w:val="BodyText05"/>
              <w:spacing w:before="60" w:after="60"/>
              <w:ind w:left="14"/>
              <w:jc w:val="center"/>
            </w:pPr>
            <w:r w:rsidRPr="00EB29DB">
              <w:t>A</w:t>
            </w:r>
          </w:p>
        </w:tc>
        <w:tc>
          <w:tcPr>
            <w:tcW w:w="1084" w:type="dxa"/>
            <w:tcBorders>
              <w:top w:val="nil"/>
              <w:left w:val="nil"/>
              <w:bottom w:val="single" w:sz="4" w:space="0" w:color="auto"/>
              <w:right w:val="single" w:sz="4" w:space="0" w:color="auto"/>
            </w:tcBorders>
            <w:shd w:val="clear" w:color="000000" w:fill="FFFFFF"/>
            <w:vAlign w:val="center"/>
            <w:hideMark/>
          </w:tcPr>
          <w:p w14:paraId="3713205C"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hideMark/>
          </w:tcPr>
          <w:p w14:paraId="73CD414F" w14:textId="13E82B99" w:rsidR="00EB29DB" w:rsidRPr="00EB29DB" w:rsidRDefault="00EB29DB" w:rsidP="0082681E">
            <w:pPr>
              <w:pStyle w:val="BodyText05"/>
              <w:spacing w:before="60" w:after="60"/>
              <w:ind w:left="23"/>
              <w:jc w:val="center"/>
            </w:pPr>
          </w:p>
        </w:tc>
      </w:tr>
      <w:tr w:rsidR="00EB29DB" w:rsidRPr="00EB29DB" w14:paraId="0C40501B"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3434BEA3" w14:textId="77777777" w:rsidR="00EB29DB" w:rsidRPr="00EB29DB" w:rsidRDefault="00EB29DB" w:rsidP="0082681E">
            <w:pPr>
              <w:pStyle w:val="BodyText05"/>
              <w:spacing w:before="60" w:after="60"/>
              <w:ind w:left="0"/>
              <w:jc w:val="left"/>
            </w:pPr>
            <w:r w:rsidRPr="00EB29DB">
              <w:t>Distribute report from CI changes</w:t>
            </w:r>
          </w:p>
        </w:tc>
        <w:tc>
          <w:tcPr>
            <w:tcW w:w="1080" w:type="dxa"/>
            <w:tcBorders>
              <w:top w:val="nil"/>
              <w:left w:val="nil"/>
              <w:bottom w:val="single" w:sz="4" w:space="0" w:color="auto"/>
              <w:right w:val="single" w:sz="4" w:space="0" w:color="auto"/>
            </w:tcBorders>
            <w:shd w:val="clear" w:color="000000" w:fill="FFFFFF"/>
            <w:vAlign w:val="center"/>
            <w:hideMark/>
          </w:tcPr>
          <w:p w14:paraId="66824DCD" w14:textId="77777777" w:rsidR="00EB29DB" w:rsidRPr="00EB29DB" w:rsidRDefault="00EB29DB" w:rsidP="0082681E">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2FEFA277" w14:textId="77777777" w:rsidR="00EB29DB" w:rsidRPr="00EB29DB" w:rsidRDefault="00EB29DB" w:rsidP="0082681E">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hideMark/>
          </w:tcPr>
          <w:p w14:paraId="173885C7" w14:textId="3E9C7839" w:rsidR="00EB29DB" w:rsidRPr="00EB29DB" w:rsidRDefault="00EB29DB" w:rsidP="0082681E">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6E70CEE6" w14:textId="3AC58F76"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78BE42D0" w14:textId="22BCA9A9" w:rsidR="00EB29DB" w:rsidRPr="00EB29DB" w:rsidRDefault="00EB29DB" w:rsidP="0082681E">
            <w:pPr>
              <w:pStyle w:val="BodyText05"/>
              <w:spacing w:before="60" w:after="60"/>
              <w:ind w:left="23"/>
              <w:jc w:val="center"/>
            </w:pPr>
          </w:p>
        </w:tc>
      </w:tr>
      <w:tr w:rsidR="00EB29DB" w:rsidRPr="00EB29DB" w14:paraId="40A044C9"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1A4DDC8D" w14:textId="77777777" w:rsidR="00EB29DB" w:rsidRPr="00EB29DB" w:rsidRDefault="00EB29DB" w:rsidP="0082681E">
            <w:pPr>
              <w:pStyle w:val="BodyText05"/>
              <w:spacing w:before="60" w:after="60"/>
              <w:ind w:left="0"/>
              <w:jc w:val="left"/>
            </w:pPr>
            <w:r w:rsidRPr="00EB29DB">
              <w:t>Reconcile CI changes found via discovery to CRQs</w:t>
            </w:r>
          </w:p>
        </w:tc>
        <w:tc>
          <w:tcPr>
            <w:tcW w:w="1080" w:type="dxa"/>
            <w:tcBorders>
              <w:top w:val="nil"/>
              <w:left w:val="nil"/>
              <w:bottom w:val="single" w:sz="4" w:space="0" w:color="auto"/>
              <w:right w:val="single" w:sz="4" w:space="0" w:color="auto"/>
            </w:tcBorders>
            <w:shd w:val="clear" w:color="000000" w:fill="FFFFFF"/>
            <w:vAlign w:val="center"/>
            <w:hideMark/>
          </w:tcPr>
          <w:p w14:paraId="3812BE4D" w14:textId="77777777" w:rsidR="00EB29DB" w:rsidRPr="00EB29DB" w:rsidRDefault="00EB29DB" w:rsidP="0082681E">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421B68D6" w14:textId="77777777" w:rsidR="00EB29DB" w:rsidRPr="00EB29DB" w:rsidRDefault="00EB29DB" w:rsidP="0082681E">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3091C3EB" w14:textId="77777777" w:rsidR="00EB29DB" w:rsidRPr="00EB29DB" w:rsidRDefault="00EB29DB" w:rsidP="0082681E">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hideMark/>
          </w:tcPr>
          <w:p w14:paraId="6315D09B" w14:textId="77777777" w:rsidR="00EB29DB" w:rsidRPr="00EB29DB" w:rsidRDefault="00EB29DB" w:rsidP="0082681E">
            <w:pPr>
              <w:pStyle w:val="BodyText05"/>
              <w:spacing w:before="60" w:after="60"/>
              <w:ind w:left="0"/>
              <w:jc w:val="center"/>
            </w:pPr>
            <w:r w:rsidRPr="00EB29DB">
              <w:t>I</w:t>
            </w:r>
          </w:p>
        </w:tc>
        <w:tc>
          <w:tcPr>
            <w:tcW w:w="1445" w:type="dxa"/>
            <w:tcBorders>
              <w:top w:val="nil"/>
              <w:left w:val="nil"/>
              <w:bottom w:val="single" w:sz="4" w:space="0" w:color="auto"/>
              <w:right w:val="single" w:sz="4" w:space="0" w:color="auto"/>
            </w:tcBorders>
            <w:shd w:val="clear" w:color="auto" w:fill="auto"/>
            <w:noWrap/>
            <w:vAlign w:val="center"/>
            <w:hideMark/>
          </w:tcPr>
          <w:p w14:paraId="56F0BA07" w14:textId="77777777" w:rsidR="00EB29DB" w:rsidRPr="00EB29DB" w:rsidRDefault="00EB29DB" w:rsidP="0082681E">
            <w:pPr>
              <w:pStyle w:val="BodyText05"/>
              <w:spacing w:before="60" w:after="60"/>
              <w:ind w:left="23"/>
              <w:jc w:val="center"/>
            </w:pPr>
            <w:r w:rsidRPr="00EB29DB">
              <w:t>R/A</w:t>
            </w:r>
          </w:p>
        </w:tc>
      </w:tr>
      <w:tr w:rsidR="00EB29DB" w:rsidRPr="00EB29DB" w14:paraId="4D6E8EC1"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5F7B9BA0" w14:textId="77777777" w:rsidR="00EB29DB" w:rsidRPr="00EB29DB" w:rsidRDefault="00EB29DB" w:rsidP="0082681E">
            <w:pPr>
              <w:pStyle w:val="BodyText05"/>
              <w:spacing w:before="60" w:after="60"/>
              <w:ind w:left="23"/>
              <w:jc w:val="center"/>
              <w:rPr>
                <w:b/>
                <w:bCs/>
              </w:rPr>
            </w:pPr>
            <w:r w:rsidRPr="00EB29DB">
              <w:rPr>
                <w:b/>
                <w:bCs/>
              </w:rPr>
              <w:t>Configuration Status Reporting</w:t>
            </w:r>
          </w:p>
        </w:tc>
      </w:tr>
      <w:tr w:rsidR="009A5FC4" w:rsidRPr="00EB29DB" w14:paraId="19F00DA9"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5676D43" w14:textId="77777777" w:rsidR="009A5FC4" w:rsidRPr="00EB29DB" w:rsidRDefault="009A5FC4" w:rsidP="009A5FC4">
            <w:pPr>
              <w:pStyle w:val="BodyText05"/>
              <w:spacing w:before="60" w:after="60"/>
              <w:ind w:left="0"/>
              <w:jc w:val="left"/>
            </w:pPr>
            <w:r w:rsidRPr="00EB29DB">
              <w:t>Authorize or reject report request</w:t>
            </w:r>
          </w:p>
        </w:tc>
        <w:tc>
          <w:tcPr>
            <w:tcW w:w="1080" w:type="dxa"/>
            <w:tcBorders>
              <w:top w:val="nil"/>
              <w:left w:val="nil"/>
              <w:bottom w:val="single" w:sz="4" w:space="0" w:color="auto"/>
              <w:right w:val="single" w:sz="4" w:space="0" w:color="auto"/>
            </w:tcBorders>
            <w:shd w:val="clear" w:color="000000" w:fill="FFFFFF"/>
            <w:vAlign w:val="center"/>
            <w:hideMark/>
          </w:tcPr>
          <w:p w14:paraId="0BD77371" w14:textId="77777777" w:rsidR="009A5FC4" w:rsidRPr="00EB29DB" w:rsidRDefault="009A5FC4" w:rsidP="009A5FC4">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63747031"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05010635"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1357E324" w14:textId="1173A8BE"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2DB1A549" w14:textId="3EAD17B7" w:rsidR="009A5FC4" w:rsidRPr="00EB29DB" w:rsidRDefault="009A5FC4" w:rsidP="009A5FC4">
            <w:pPr>
              <w:pStyle w:val="BodyText05"/>
              <w:spacing w:before="60" w:after="60"/>
              <w:ind w:left="23"/>
              <w:jc w:val="center"/>
            </w:pPr>
          </w:p>
        </w:tc>
      </w:tr>
      <w:tr w:rsidR="009A5FC4" w:rsidRPr="00EB29DB" w14:paraId="4C38A9BB"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948D42D" w14:textId="77777777" w:rsidR="009A5FC4" w:rsidRPr="00EB29DB" w:rsidRDefault="009A5FC4" w:rsidP="009A5FC4">
            <w:pPr>
              <w:pStyle w:val="BodyText05"/>
              <w:spacing w:before="60" w:after="60"/>
              <w:ind w:left="0"/>
              <w:jc w:val="left"/>
            </w:pPr>
            <w:r w:rsidRPr="00EB29DB">
              <w:t>Create or update configuration management report</w:t>
            </w:r>
          </w:p>
        </w:tc>
        <w:tc>
          <w:tcPr>
            <w:tcW w:w="1080" w:type="dxa"/>
            <w:tcBorders>
              <w:top w:val="nil"/>
              <w:left w:val="nil"/>
              <w:bottom w:val="single" w:sz="4" w:space="0" w:color="auto"/>
              <w:right w:val="single" w:sz="4" w:space="0" w:color="auto"/>
            </w:tcBorders>
            <w:shd w:val="clear" w:color="000000" w:fill="FFFFFF"/>
            <w:vAlign w:val="center"/>
            <w:hideMark/>
          </w:tcPr>
          <w:p w14:paraId="6A009CA2" w14:textId="019A7075"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485EE56"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111519E9"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718FA9C0" w14:textId="06932BBC"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2F702E1A" w14:textId="1D1D42AA" w:rsidR="009A5FC4" w:rsidRPr="00EB29DB" w:rsidRDefault="009A5FC4" w:rsidP="009A5FC4">
            <w:pPr>
              <w:pStyle w:val="BodyText05"/>
              <w:spacing w:before="60" w:after="60"/>
              <w:ind w:left="23"/>
              <w:jc w:val="center"/>
            </w:pPr>
          </w:p>
        </w:tc>
      </w:tr>
      <w:tr w:rsidR="009A5FC4" w:rsidRPr="00EB29DB" w14:paraId="4992EBA6"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34D444C6" w14:textId="77777777" w:rsidR="009A5FC4" w:rsidRPr="00EB29DB" w:rsidRDefault="009A5FC4" w:rsidP="009A5FC4">
            <w:pPr>
              <w:pStyle w:val="BodyText05"/>
              <w:spacing w:before="60" w:after="60"/>
              <w:ind w:left="0"/>
              <w:jc w:val="left"/>
            </w:pPr>
            <w:r w:rsidRPr="00EB29DB">
              <w:t>Generate configuration management report</w:t>
            </w:r>
          </w:p>
        </w:tc>
        <w:tc>
          <w:tcPr>
            <w:tcW w:w="1080" w:type="dxa"/>
            <w:tcBorders>
              <w:top w:val="nil"/>
              <w:left w:val="nil"/>
              <w:bottom w:val="single" w:sz="4" w:space="0" w:color="auto"/>
              <w:right w:val="single" w:sz="4" w:space="0" w:color="auto"/>
            </w:tcBorders>
            <w:shd w:val="clear" w:color="000000" w:fill="FFFFFF"/>
            <w:vAlign w:val="center"/>
            <w:hideMark/>
          </w:tcPr>
          <w:p w14:paraId="4E5F319A" w14:textId="1CD8FA5E"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4FEBA56"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2B3F4378"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350C1E59" w14:textId="6D9A786C"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2CF50850" w14:textId="570172B5" w:rsidR="009A5FC4" w:rsidRPr="00EB29DB" w:rsidRDefault="009A5FC4" w:rsidP="009A5FC4">
            <w:pPr>
              <w:pStyle w:val="BodyText05"/>
              <w:spacing w:before="60" w:after="60"/>
              <w:ind w:left="23"/>
              <w:jc w:val="center"/>
            </w:pPr>
          </w:p>
        </w:tc>
      </w:tr>
      <w:tr w:rsidR="009A5FC4" w:rsidRPr="00EB29DB" w14:paraId="3B39D4D3"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246714F3" w14:textId="77777777" w:rsidR="009A5FC4" w:rsidRPr="00EB29DB" w:rsidRDefault="009A5FC4" w:rsidP="009A5FC4">
            <w:pPr>
              <w:pStyle w:val="BodyText05"/>
              <w:spacing w:before="60" w:after="60"/>
              <w:ind w:left="0"/>
              <w:jc w:val="left"/>
            </w:pPr>
            <w:r w:rsidRPr="00EB29DB">
              <w:t>Distribute configuration management report</w:t>
            </w:r>
          </w:p>
        </w:tc>
        <w:tc>
          <w:tcPr>
            <w:tcW w:w="1080" w:type="dxa"/>
            <w:tcBorders>
              <w:top w:val="nil"/>
              <w:left w:val="nil"/>
              <w:bottom w:val="single" w:sz="4" w:space="0" w:color="auto"/>
              <w:right w:val="single" w:sz="4" w:space="0" w:color="auto"/>
            </w:tcBorders>
            <w:shd w:val="clear" w:color="000000" w:fill="FFFFFF"/>
            <w:vAlign w:val="center"/>
            <w:hideMark/>
          </w:tcPr>
          <w:p w14:paraId="219B795C" w14:textId="77777777" w:rsidR="009A5FC4" w:rsidRPr="00EB29DB" w:rsidRDefault="009A5FC4" w:rsidP="009A5FC4">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648B720C" w14:textId="77777777" w:rsidR="009A5FC4" w:rsidRPr="00EB29DB" w:rsidRDefault="009A5FC4" w:rsidP="009A5FC4">
            <w:pPr>
              <w:pStyle w:val="BodyText05"/>
              <w:spacing w:before="60" w:after="60"/>
              <w:ind w:left="16"/>
              <w:jc w:val="center"/>
            </w:pPr>
            <w:r w:rsidRPr="00EB29DB">
              <w:t>R</w:t>
            </w:r>
          </w:p>
        </w:tc>
        <w:tc>
          <w:tcPr>
            <w:tcW w:w="1555" w:type="dxa"/>
            <w:tcBorders>
              <w:top w:val="nil"/>
              <w:left w:val="nil"/>
              <w:bottom w:val="single" w:sz="4" w:space="0" w:color="auto"/>
              <w:right w:val="single" w:sz="4" w:space="0" w:color="auto"/>
            </w:tcBorders>
            <w:shd w:val="clear" w:color="000000" w:fill="FFFFFF"/>
            <w:vAlign w:val="center"/>
            <w:hideMark/>
          </w:tcPr>
          <w:p w14:paraId="54A315F8" w14:textId="77777777" w:rsidR="009A5FC4" w:rsidRPr="00EB29DB" w:rsidRDefault="009A5FC4" w:rsidP="009A5FC4">
            <w:pPr>
              <w:pStyle w:val="BodyText05"/>
              <w:spacing w:before="60" w:after="60"/>
              <w:ind w:left="14"/>
              <w:jc w:val="center"/>
            </w:pPr>
            <w:r w:rsidRPr="00EB29DB">
              <w:t>R/A</w:t>
            </w:r>
          </w:p>
        </w:tc>
        <w:tc>
          <w:tcPr>
            <w:tcW w:w="1084" w:type="dxa"/>
            <w:tcBorders>
              <w:top w:val="nil"/>
              <w:left w:val="nil"/>
              <w:bottom w:val="single" w:sz="4" w:space="0" w:color="auto"/>
              <w:right w:val="single" w:sz="4" w:space="0" w:color="auto"/>
            </w:tcBorders>
            <w:shd w:val="clear" w:color="000000" w:fill="FFFFFF"/>
            <w:vAlign w:val="center"/>
          </w:tcPr>
          <w:p w14:paraId="0F8E9C3F" w14:textId="6672F4D2"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noWrap/>
            <w:vAlign w:val="center"/>
          </w:tcPr>
          <w:p w14:paraId="6D0CC57F" w14:textId="5A0AABF0" w:rsidR="009A5FC4" w:rsidRPr="00EB29DB" w:rsidRDefault="009A5FC4" w:rsidP="009A5FC4">
            <w:pPr>
              <w:pStyle w:val="BodyText05"/>
              <w:spacing w:before="60" w:after="60"/>
              <w:ind w:left="23"/>
              <w:jc w:val="center"/>
            </w:pPr>
          </w:p>
        </w:tc>
      </w:tr>
      <w:tr w:rsidR="00EB29DB" w:rsidRPr="00EB29DB" w14:paraId="78D391DE" w14:textId="77777777" w:rsidTr="00037A7A">
        <w:trPr>
          <w:trHeight w:val="315"/>
        </w:trPr>
        <w:tc>
          <w:tcPr>
            <w:tcW w:w="9029" w:type="dxa"/>
            <w:gridSpan w:val="6"/>
            <w:tcBorders>
              <w:top w:val="single" w:sz="4" w:space="0" w:color="auto"/>
              <w:left w:val="single" w:sz="4" w:space="0" w:color="auto"/>
              <w:bottom w:val="single" w:sz="4" w:space="0" w:color="auto"/>
              <w:right w:val="single" w:sz="4" w:space="0" w:color="000000"/>
            </w:tcBorders>
            <w:shd w:val="clear" w:color="auto" w:fill="ACB9CA" w:themeFill="text2" w:themeFillTint="66"/>
            <w:vAlign w:val="center"/>
            <w:hideMark/>
          </w:tcPr>
          <w:p w14:paraId="34A667E3" w14:textId="77777777" w:rsidR="00EB29DB" w:rsidRPr="00EB29DB" w:rsidRDefault="00EB29DB" w:rsidP="0082681E">
            <w:pPr>
              <w:pStyle w:val="BodyText05"/>
              <w:spacing w:before="60" w:after="60"/>
              <w:ind w:left="23"/>
              <w:jc w:val="center"/>
              <w:rPr>
                <w:b/>
                <w:bCs/>
              </w:rPr>
            </w:pPr>
            <w:r w:rsidRPr="00EB29DB">
              <w:rPr>
                <w:b/>
                <w:bCs/>
              </w:rPr>
              <w:t>Configuration Verification and Audit</w:t>
            </w:r>
          </w:p>
        </w:tc>
      </w:tr>
      <w:tr w:rsidR="009A5FC4" w:rsidRPr="00EB29DB" w14:paraId="6EF371FA" w14:textId="77777777" w:rsidTr="00037A7A">
        <w:trPr>
          <w:trHeight w:val="630"/>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678FF273" w14:textId="77777777" w:rsidR="009A5FC4" w:rsidRPr="00EB29DB" w:rsidRDefault="009A5FC4" w:rsidP="009A5FC4">
            <w:pPr>
              <w:pStyle w:val="BodyText05"/>
              <w:spacing w:before="60" w:after="60"/>
              <w:ind w:left="0"/>
              <w:jc w:val="left"/>
            </w:pPr>
            <w:r w:rsidRPr="00EB29DB">
              <w:t>Approve verification and audit request</w:t>
            </w:r>
          </w:p>
        </w:tc>
        <w:tc>
          <w:tcPr>
            <w:tcW w:w="1080" w:type="dxa"/>
            <w:tcBorders>
              <w:top w:val="nil"/>
              <w:left w:val="nil"/>
              <w:bottom w:val="single" w:sz="4" w:space="0" w:color="auto"/>
              <w:right w:val="single" w:sz="4" w:space="0" w:color="auto"/>
            </w:tcBorders>
            <w:shd w:val="clear" w:color="000000" w:fill="FFFFFF"/>
            <w:vAlign w:val="center"/>
          </w:tcPr>
          <w:p w14:paraId="185508E9" w14:textId="02D2747B"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tcPr>
          <w:p w14:paraId="11439209" w14:textId="6EEC85B5" w:rsidR="009A5FC4" w:rsidRPr="00EB29DB" w:rsidRDefault="009A5FC4" w:rsidP="009A5FC4">
            <w:pPr>
              <w:pStyle w:val="BodyText05"/>
              <w:spacing w:before="60" w:after="60"/>
              <w:ind w:left="16"/>
              <w:jc w:val="center"/>
            </w:pPr>
          </w:p>
        </w:tc>
        <w:tc>
          <w:tcPr>
            <w:tcW w:w="1555" w:type="dxa"/>
            <w:tcBorders>
              <w:top w:val="nil"/>
              <w:left w:val="nil"/>
              <w:bottom w:val="single" w:sz="4" w:space="0" w:color="auto"/>
              <w:right w:val="single" w:sz="4" w:space="0" w:color="auto"/>
            </w:tcBorders>
            <w:shd w:val="clear" w:color="000000" w:fill="FFFFFF"/>
            <w:vAlign w:val="center"/>
          </w:tcPr>
          <w:p w14:paraId="6846305E" w14:textId="012B00E5"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67BA82D4" w14:textId="23514E06"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7939E271" w14:textId="759D018C" w:rsidR="009A5FC4" w:rsidRPr="00EB29DB" w:rsidRDefault="009A5FC4" w:rsidP="009A5FC4">
            <w:pPr>
              <w:pStyle w:val="BodyText05"/>
              <w:spacing w:before="60" w:after="60"/>
              <w:ind w:left="23"/>
              <w:jc w:val="center"/>
            </w:pPr>
          </w:p>
        </w:tc>
      </w:tr>
      <w:tr w:rsidR="00EB29DB" w:rsidRPr="00EB29DB" w14:paraId="0DCCEA5B"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C686994" w14:textId="77777777" w:rsidR="00EB29DB" w:rsidRPr="00EB29DB" w:rsidRDefault="00EB29DB" w:rsidP="0082681E">
            <w:pPr>
              <w:pStyle w:val="BodyText05"/>
              <w:spacing w:before="60" w:after="60"/>
              <w:ind w:left="0"/>
              <w:jc w:val="left"/>
            </w:pPr>
            <w:r w:rsidRPr="00EB29DB">
              <w:t>Execute audit</w:t>
            </w:r>
          </w:p>
        </w:tc>
        <w:tc>
          <w:tcPr>
            <w:tcW w:w="1080" w:type="dxa"/>
            <w:tcBorders>
              <w:top w:val="nil"/>
              <w:left w:val="nil"/>
              <w:bottom w:val="single" w:sz="4" w:space="0" w:color="auto"/>
              <w:right w:val="single" w:sz="4" w:space="0" w:color="auto"/>
            </w:tcBorders>
            <w:shd w:val="clear" w:color="000000" w:fill="FFFFFF"/>
            <w:vAlign w:val="center"/>
            <w:hideMark/>
          </w:tcPr>
          <w:p w14:paraId="1CA6F9A8" w14:textId="54A903F0" w:rsidR="00EB29DB" w:rsidRPr="00EB29DB" w:rsidRDefault="00EB29DB"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4CC45FEC" w14:textId="77777777" w:rsidR="00EB29DB" w:rsidRPr="00EB29DB" w:rsidRDefault="00EB29DB" w:rsidP="0082681E">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24A0BBED" w14:textId="454743FB" w:rsidR="00EB29DB" w:rsidRPr="00EB29DB" w:rsidRDefault="00EB29DB"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455628BF" w14:textId="1D14E2A3" w:rsidR="00EB29DB" w:rsidRPr="00EB29DB" w:rsidRDefault="00EB29DB" w:rsidP="0082681E">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15660354" w14:textId="69CDF3F5" w:rsidR="00EB29DB" w:rsidRPr="00EB29DB" w:rsidRDefault="00EB29DB" w:rsidP="0082681E">
            <w:pPr>
              <w:pStyle w:val="BodyText05"/>
              <w:spacing w:before="60" w:after="60"/>
              <w:ind w:left="23"/>
              <w:jc w:val="center"/>
            </w:pPr>
          </w:p>
        </w:tc>
      </w:tr>
      <w:tr w:rsidR="009A5FC4" w:rsidRPr="00EB29DB" w14:paraId="70B195CB"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947576A" w14:textId="77777777" w:rsidR="009A5FC4" w:rsidRPr="00EB29DB" w:rsidRDefault="009A5FC4" w:rsidP="009A5FC4">
            <w:pPr>
              <w:pStyle w:val="BodyText05"/>
              <w:spacing w:before="60" w:after="60"/>
              <w:ind w:left="0"/>
              <w:jc w:val="left"/>
            </w:pPr>
            <w:r w:rsidRPr="00EB29DB">
              <w:t>Reconcile with CMDB</w:t>
            </w:r>
          </w:p>
        </w:tc>
        <w:tc>
          <w:tcPr>
            <w:tcW w:w="1080" w:type="dxa"/>
            <w:tcBorders>
              <w:top w:val="nil"/>
              <w:left w:val="nil"/>
              <w:bottom w:val="single" w:sz="4" w:space="0" w:color="auto"/>
              <w:right w:val="single" w:sz="4" w:space="0" w:color="auto"/>
            </w:tcBorders>
            <w:shd w:val="clear" w:color="000000" w:fill="FFFFFF"/>
            <w:vAlign w:val="center"/>
            <w:hideMark/>
          </w:tcPr>
          <w:p w14:paraId="10F13362" w14:textId="4E729A75"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104D0115" w14:textId="77777777" w:rsidR="009A5FC4" w:rsidRPr="00EB29DB" w:rsidRDefault="009A5FC4" w:rsidP="009A5FC4">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752F4B3B" w14:textId="1B458234"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32661703" w14:textId="7A409949"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118D9C3E" w14:textId="5A07D9EF" w:rsidR="009A5FC4" w:rsidRPr="00EB29DB" w:rsidRDefault="009A5FC4" w:rsidP="009A5FC4">
            <w:pPr>
              <w:pStyle w:val="BodyText05"/>
              <w:spacing w:before="60" w:after="60"/>
              <w:ind w:left="23"/>
              <w:jc w:val="center"/>
            </w:pPr>
          </w:p>
        </w:tc>
      </w:tr>
      <w:tr w:rsidR="009A5FC4" w:rsidRPr="00EB29DB" w14:paraId="04A57049"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67CC939E" w14:textId="77777777" w:rsidR="009A5FC4" w:rsidRPr="00EB29DB" w:rsidRDefault="009A5FC4" w:rsidP="009A5FC4">
            <w:pPr>
              <w:pStyle w:val="BodyText05"/>
              <w:spacing w:before="60" w:after="60"/>
              <w:ind w:left="0"/>
              <w:jc w:val="left"/>
            </w:pPr>
            <w:r w:rsidRPr="00EB29DB">
              <w:t>Determine corrective action</w:t>
            </w:r>
          </w:p>
        </w:tc>
        <w:tc>
          <w:tcPr>
            <w:tcW w:w="1080" w:type="dxa"/>
            <w:tcBorders>
              <w:top w:val="nil"/>
              <w:left w:val="nil"/>
              <w:bottom w:val="single" w:sz="4" w:space="0" w:color="auto"/>
              <w:right w:val="single" w:sz="4" w:space="0" w:color="auto"/>
            </w:tcBorders>
            <w:shd w:val="clear" w:color="000000" w:fill="FFFFFF"/>
            <w:vAlign w:val="center"/>
            <w:hideMark/>
          </w:tcPr>
          <w:p w14:paraId="2E47F7FB" w14:textId="77777777" w:rsidR="009A5FC4" w:rsidRPr="00EB29DB" w:rsidRDefault="009A5FC4" w:rsidP="009A5FC4">
            <w:pPr>
              <w:pStyle w:val="BodyText05"/>
              <w:spacing w:before="60" w:after="60"/>
              <w:ind w:left="0"/>
              <w:jc w:val="center"/>
            </w:pPr>
            <w:r w:rsidRPr="00EB29DB">
              <w:t>R/A</w:t>
            </w:r>
          </w:p>
        </w:tc>
        <w:tc>
          <w:tcPr>
            <w:tcW w:w="1530" w:type="dxa"/>
            <w:tcBorders>
              <w:top w:val="nil"/>
              <w:left w:val="nil"/>
              <w:bottom w:val="single" w:sz="4" w:space="0" w:color="auto"/>
              <w:right w:val="single" w:sz="4" w:space="0" w:color="auto"/>
            </w:tcBorders>
            <w:shd w:val="clear" w:color="000000" w:fill="FFFFFF"/>
            <w:vAlign w:val="center"/>
            <w:hideMark/>
          </w:tcPr>
          <w:p w14:paraId="1A011B06" w14:textId="77777777" w:rsidR="009A5FC4" w:rsidRPr="00EB29DB" w:rsidRDefault="009A5FC4" w:rsidP="009A5FC4">
            <w:pPr>
              <w:pStyle w:val="BodyText05"/>
              <w:spacing w:before="60" w:after="60"/>
              <w:ind w:left="16"/>
              <w:jc w:val="center"/>
            </w:pPr>
            <w:r w:rsidRPr="00EB29DB">
              <w:t>I</w:t>
            </w:r>
          </w:p>
        </w:tc>
        <w:tc>
          <w:tcPr>
            <w:tcW w:w="1555" w:type="dxa"/>
            <w:tcBorders>
              <w:top w:val="nil"/>
              <w:left w:val="nil"/>
              <w:bottom w:val="single" w:sz="4" w:space="0" w:color="auto"/>
              <w:right w:val="single" w:sz="4" w:space="0" w:color="auto"/>
            </w:tcBorders>
            <w:shd w:val="clear" w:color="000000" w:fill="FFFFFF"/>
            <w:vAlign w:val="center"/>
          </w:tcPr>
          <w:p w14:paraId="3776698E" w14:textId="7779A6AE"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54BC4526" w14:textId="363DAF44"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55B5B778" w14:textId="54A0C1F5" w:rsidR="009A5FC4" w:rsidRPr="00EB29DB" w:rsidRDefault="009A5FC4" w:rsidP="009A5FC4">
            <w:pPr>
              <w:pStyle w:val="BodyText05"/>
              <w:spacing w:before="60" w:after="60"/>
              <w:ind w:left="23"/>
              <w:jc w:val="center"/>
            </w:pPr>
          </w:p>
        </w:tc>
      </w:tr>
      <w:tr w:rsidR="009A5FC4" w:rsidRPr="00EB29DB" w14:paraId="2E97A1B6"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59D15B69" w14:textId="77777777" w:rsidR="009A5FC4" w:rsidRPr="00EB29DB" w:rsidRDefault="009A5FC4" w:rsidP="009A5FC4">
            <w:pPr>
              <w:pStyle w:val="BodyText05"/>
              <w:spacing w:before="60" w:after="60"/>
              <w:ind w:left="0"/>
              <w:jc w:val="left"/>
            </w:pPr>
            <w:r w:rsidRPr="00EB29DB">
              <w:t>Initiate corrective CMDB action</w:t>
            </w:r>
          </w:p>
        </w:tc>
        <w:tc>
          <w:tcPr>
            <w:tcW w:w="1080" w:type="dxa"/>
            <w:tcBorders>
              <w:top w:val="nil"/>
              <w:left w:val="nil"/>
              <w:bottom w:val="single" w:sz="4" w:space="0" w:color="auto"/>
              <w:right w:val="single" w:sz="4" w:space="0" w:color="auto"/>
            </w:tcBorders>
            <w:shd w:val="clear" w:color="000000" w:fill="FFFFFF"/>
            <w:vAlign w:val="center"/>
            <w:hideMark/>
          </w:tcPr>
          <w:p w14:paraId="4FACC281" w14:textId="111A689E" w:rsidR="009A5FC4" w:rsidRPr="00EB29DB" w:rsidRDefault="009A5FC4" w:rsidP="009A5FC4">
            <w:pPr>
              <w:pStyle w:val="BodyText05"/>
              <w:spacing w:before="60" w:after="60"/>
              <w:ind w:left="0"/>
              <w:jc w:val="center"/>
            </w:pPr>
          </w:p>
        </w:tc>
        <w:tc>
          <w:tcPr>
            <w:tcW w:w="1530" w:type="dxa"/>
            <w:tcBorders>
              <w:top w:val="nil"/>
              <w:left w:val="nil"/>
              <w:bottom w:val="single" w:sz="4" w:space="0" w:color="auto"/>
              <w:right w:val="single" w:sz="4" w:space="0" w:color="auto"/>
            </w:tcBorders>
            <w:shd w:val="clear" w:color="000000" w:fill="FFFFFF"/>
            <w:vAlign w:val="center"/>
            <w:hideMark/>
          </w:tcPr>
          <w:p w14:paraId="31AEB644" w14:textId="77777777" w:rsidR="009A5FC4" w:rsidRPr="00EB29DB" w:rsidRDefault="009A5FC4" w:rsidP="009A5FC4">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16931BA8" w14:textId="1E91200E"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2498C46A" w14:textId="3CE454AC"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13B3DBD2" w14:textId="10FC5F65" w:rsidR="009A5FC4" w:rsidRPr="00EB29DB" w:rsidRDefault="009A5FC4" w:rsidP="009A5FC4">
            <w:pPr>
              <w:pStyle w:val="BodyText05"/>
              <w:spacing w:before="60" w:after="60"/>
              <w:ind w:left="23"/>
              <w:jc w:val="center"/>
            </w:pPr>
          </w:p>
        </w:tc>
      </w:tr>
      <w:tr w:rsidR="009A5FC4" w:rsidRPr="00EB29DB" w14:paraId="6887C394" w14:textId="77777777" w:rsidTr="00037A7A">
        <w:trPr>
          <w:trHeight w:val="315"/>
        </w:trPr>
        <w:tc>
          <w:tcPr>
            <w:tcW w:w="2335" w:type="dxa"/>
            <w:tcBorders>
              <w:top w:val="nil"/>
              <w:left w:val="single" w:sz="4" w:space="0" w:color="auto"/>
              <w:bottom w:val="single" w:sz="4" w:space="0" w:color="auto"/>
              <w:right w:val="single" w:sz="4" w:space="0" w:color="auto"/>
            </w:tcBorders>
            <w:shd w:val="clear" w:color="000000" w:fill="FFFFFF"/>
            <w:vAlign w:val="center"/>
            <w:hideMark/>
          </w:tcPr>
          <w:p w14:paraId="0A239DDC" w14:textId="77777777" w:rsidR="009A5FC4" w:rsidRPr="00EB29DB" w:rsidRDefault="009A5FC4" w:rsidP="009A5FC4">
            <w:pPr>
              <w:pStyle w:val="BodyText05"/>
              <w:spacing w:before="60" w:after="60"/>
              <w:ind w:left="0"/>
              <w:jc w:val="left"/>
            </w:pPr>
            <w:r w:rsidRPr="00EB29DB">
              <w:t>Execute corrective action</w:t>
            </w:r>
          </w:p>
        </w:tc>
        <w:tc>
          <w:tcPr>
            <w:tcW w:w="1080" w:type="dxa"/>
            <w:tcBorders>
              <w:top w:val="nil"/>
              <w:left w:val="nil"/>
              <w:bottom w:val="single" w:sz="4" w:space="0" w:color="auto"/>
              <w:right w:val="single" w:sz="4" w:space="0" w:color="auto"/>
            </w:tcBorders>
            <w:shd w:val="clear" w:color="000000" w:fill="FFFFFF"/>
            <w:vAlign w:val="center"/>
            <w:hideMark/>
          </w:tcPr>
          <w:p w14:paraId="136BB320" w14:textId="77777777" w:rsidR="009A5FC4" w:rsidRPr="00EB29DB" w:rsidRDefault="009A5FC4" w:rsidP="009A5FC4">
            <w:pPr>
              <w:pStyle w:val="BodyText05"/>
              <w:spacing w:before="60" w:after="60"/>
              <w:ind w:left="0"/>
              <w:jc w:val="center"/>
            </w:pPr>
            <w:r w:rsidRPr="00EB29DB">
              <w:t>I</w:t>
            </w:r>
          </w:p>
        </w:tc>
        <w:tc>
          <w:tcPr>
            <w:tcW w:w="1530" w:type="dxa"/>
            <w:tcBorders>
              <w:top w:val="nil"/>
              <w:left w:val="nil"/>
              <w:bottom w:val="single" w:sz="4" w:space="0" w:color="auto"/>
              <w:right w:val="single" w:sz="4" w:space="0" w:color="auto"/>
            </w:tcBorders>
            <w:shd w:val="clear" w:color="000000" w:fill="FFFFFF"/>
            <w:vAlign w:val="center"/>
            <w:hideMark/>
          </w:tcPr>
          <w:p w14:paraId="25C3A0ED" w14:textId="77777777" w:rsidR="009A5FC4" w:rsidRPr="00EB29DB" w:rsidRDefault="009A5FC4" w:rsidP="009A5FC4">
            <w:pPr>
              <w:pStyle w:val="BodyText05"/>
              <w:spacing w:before="60" w:after="60"/>
              <w:ind w:left="16"/>
              <w:jc w:val="center"/>
            </w:pPr>
            <w:r w:rsidRPr="00EB29DB">
              <w:t>R/A</w:t>
            </w:r>
          </w:p>
        </w:tc>
        <w:tc>
          <w:tcPr>
            <w:tcW w:w="1555" w:type="dxa"/>
            <w:tcBorders>
              <w:top w:val="nil"/>
              <w:left w:val="nil"/>
              <w:bottom w:val="single" w:sz="4" w:space="0" w:color="auto"/>
              <w:right w:val="single" w:sz="4" w:space="0" w:color="auto"/>
            </w:tcBorders>
            <w:shd w:val="clear" w:color="000000" w:fill="FFFFFF"/>
            <w:vAlign w:val="center"/>
          </w:tcPr>
          <w:p w14:paraId="5D0176D1" w14:textId="6BCEEDA9" w:rsidR="009A5FC4" w:rsidRPr="00EB29DB" w:rsidRDefault="009A5FC4" w:rsidP="009A5FC4">
            <w:pPr>
              <w:pStyle w:val="BodyText05"/>
              <w:spacing w:before="60" w:after="60"/>
              <w:ind w:left="14"/>
              <w:jc w:val="center"/>
            </w:pPr>
          </w:p>
        </w:tc>
        <w:tc>
          <w:tcPr>
            <w:tcW w:w="1084" w:type="dxa"/>
            <w:tcBorders>
              <w:top w:val="nil"/>
              <w:left w:val="nil"/>
              <w:bottom w:val="single" w:sz="4" w:space="0" w:color="auto"/>
              <w:right w:val="single" w:sz="4" w:space="0" w:color="auto"/>
            </w:tcBorders>
            <w:shd w:val="clear" w:color="000000" w:fill="FFFFFF"/>
            <w:vAlign w:val="center"/>
          </w:tcPr>
          <w:p w14:paraId="1C381E26" w14:textId="28DAC547" w:rsidR="009A5FC4" w:rsidRPr="00EB29DB" w:rsidRDefault="009A5FC4" w:rsidP="009A5FC4">
            <w:pPr>
              <w:pStyle w:val="BodyText05"/>
              <w:spacing w:before="60" w:after="60"/>
              <w:ind w:left="0"/>
              <w:jc w:val="center"/>
            </w:pPr>
          </w:p>
        </w:tc>
        <w:tc>
          <w:tcPr>
            <w:tcW w:w="1445" w:type="dxa"/>
            <w:tcBorders>
              <w:top w:val="nil"/>
              <w:left w:val="nil"/>
              <w:bottom w:val="single" w:sz="4" w:space="0" w:color="auto"/>
              <w:right w:val="single" w:sz="4" w:space="0" w:color="auto"/>
            </w:tcBorders>
            <w:shd w:val="clear" w:color="auto" w:fill="auto"/>
            <w:vAlign w:val="center"/>
          </w:tcPr>
          <w:p w14:paraId="2FE952B3" w14:textId="40877D32" w:rsidR="009A5FC4" w:rsidRPr="00EB29DB" w:rsidRDefault="009A5FC4" w:rsidP="009A5FC4">
            <w:pPr>
              <w:pStyle w:val="BodyText05"/>
              <w:spacing w:before="60" w:after="60"/>
              <w:ind w:left="23"/>
              <w:jc w:val="center"/>
            </w:pPr>
          </w:p>
        </w:tc>
      </w:tr>
    </w:tbl>
    <w:p w14:paraId="3B08C963" w14:textId="5B22A298" w:rsidR="00A22412" w:rsidRDefault="00A22412" w:rsidP="00A22412">
      <w:bookmarkStart w:id="14" w:name="_Toc77942221"/>
    </w:p>
    <w:tbl>
      <w:tblPr>
        <w:tblStyle w:val="TableGrid"/>
        <w:tblW w:w="0" w:type="auto"/>
        <w:tblLook w:val="04A0" w:firstRow="1" w:lastRow="0" w:firstColumn="1" w:lastColumn="0" w:noHBand="0" w:noVBand="1"/>
      </w:tblPr>
      <w:tblGrid>
        <w:gridCol w:w="1615"/>
        <w:gridCol w:w="7402"/>
      </w:tblGrid>
      <w:tr w:rsidR="00A22412" w:rsidRPr="003214F7" w14:paraId="32371D74" w14:textId="77777777" w:rsidTr="001A75F8">
        <w:trPr>
          <w:ins w:id="15" w:author="Sanjeev Kelkar" w:date="2021-07-23T15:37:00Z"/>
        </w:trPr>
        <w:tc>
          <w:tcPr>
            <w:tcW w:w="9017" w:type="dxa"/>
            <w:gridSpan w:val="2"/>
            <w:shd w:val="clear" w:color="auto" w:fill="ACB9CA" w:themeFill="text2" w:themeFillTint="66"/>
            <w:vAlign w:val="center"/>
          </w:tcPr>
          <w:p w14:paraId="047C5E37" w14:textId="77777777" w:rsidR="00A22412" w:rsidRPr="003214F7" w:rsidRDefault="00A22412" w:rsidP="001A75F8">
            <w:pPr>
              <w:spacing w:after="120"/>
              <w:jc w:val="left"/>
              <w:rPr>
                <w:ins w:id="16" w:author="Sanjeev Kelkar" w:date="2021-07-23T15:37:00Z"/>
                <w:b/>
                <w:bCs/>
              </w:rPr>
            </w:pPr>
            <w:ins w:id="17" w:author="Sanjeev Kelkar" w:date="2021-07-23T15:37:00Z">
              <w:r>
                <w:rPr>
                  <w:b/>
                  <w:bCs/>
                </w:rPr>
                <w:t xml:space="preserve">RACI </w:t>
              </w:r>
              <w:r w:rsidRPr="003214F7">
                <w:rPr>
                  <w:b/>
                  <w:bCs/>
                </w:rPr>
                <w:t>Legend</w:t>
              </w:r>
            </w:ins>
          </w:p>
        </w:tc>
      </w:tr>
      <w:tr w:rsidR="00A22412" w14:paraId="34DC291C" w14:textId="77777777" w:rsidTr="001A75F8">
        <w:trPr>
          <w:ins w:id="18" w:author="Sanjeev Kelkar" w:date="2021-07-23T15:37:00Z"/>
        </w:trPr>
        <w:tc>
          <w:tcPr>
            <w:tcW w:w="1615" w:type="dxa"/>
          </w:tcPr>
          <w:p w14:paraId="0771AAD5" w14:textId="77777777" w:rsidR="00A22412" w:rsidRDefault="00A22412" w:rsidP="001A75F8">
            <w:pPr>
              <w:spacing w:after="120"/>
              <w:rPr>
                <w:ins w:id="19" w:author="Sanjeev Kelkar" w:date="2021-07-23T15:37:00Z"/>
              </w:rPr>
            </w:pPr>
            <w:ins w:id="20" w:author="Sanjeev Kelkar" w:date="2021-07-23T15:37:00Z">
              <w:r>
                <w:t>Responsible (</w:t>
              </w:r>
              <w:r w:rsidRPr="003214F7">
                <w:rPr>
                  <w:b/>
                  <w:bCs/>
                </w:rPr>
                <w:t>R</w:t>
              </w:r>
              <w:r>
                <w:t>)</w:t>
              </w:r>
            </w:ins>
          </w:p>
        </w:tc>
        <w:tc>
          <w:tcPr>
            <w:tcW w:w="7402" w:type="dxa"/>
          </w:tcPr>
          <w:p w14:paraId="2EB36FFE" w14:textId="77777777" w:rsidR="00A22412" w:rsidRDefault="00A22412" w:rsidP="001A75F8">
            <w:pPr>
              <w:spacing w:after="120"/>
              <w:rPr>
                <w:ins w:id="21" w:author="Sanjeev Kelkar" w:date="2021-07-23T15:37:00Z"/>
              </w:rPr>
            </w:pPr>
            <w:ins w:id="22" w:author="Sanjeev Kelkar" w:date="2021-07-23T15:37:00Z">
              <w:r>
                <w:t>Those who do work to achieve the activity.</w:t>
              </w:r>
            </w:ins>
          </w:p>
        </w:tc>
      </w:tr>
      <w:tr w:rsidR="00A22412" w14:paraId="38886F2E" w14:textId="77777777" w:rsidTr="001A75F8">
        <w:trPr>
          <w:ins w:id="23" w:author="Sanjeev Kelkar" w:date="2021-07-23T15:37:00Z"/>
        </w:trPr>
        <w:tc>
          <w:tcPr>
            <w:tcW w:w="1615" w:type="dxa"/>
          </w:tcPr>
          <w:p w14:paraId="7D21D5BC" w14:textId="77777777" w:rsidR="00A22412" w:rsidRDefault="00A22412" w:rsidP="001A75F8">
            <w:pPr>
              <w:spacing w:after="120"/>
              <w:rPr>
                <w:ins w:id="24" w:author="Sanjeev Kelkar" w:date="2021-07-23T15:37:00Z"/>
              </w:rPr>
            </w:pPr>
            <w:ins w:id="25" w:author="Sanjeev Kelkar" w:date="2021-07-23T15:37:00Z">
              <w:r>
                <w:t>Accountable (</w:t>
              </w:r>
              <w:r w:rsidRPr="003214F7">
                <w:rPr>
                  <w:b/>
                  <w:bCs/>
                </w:rPr>
                <w:t>A</w:t>
              </w:r>
              <w:r>
                <w:t>)</w:t>
              </w:r>
            </w:ins>
          </w:p>
        </w:tc>
        <w:tc>
          <w:tcPr>
            <w:tcW w:w="7402" w:type="dxa"/>
          </w:tcPr>
          <w:p w14:paraId="161180D7" w14:textId="77777777" w:rsidR="00A22412" w:rsidRDefault="00A22412" w:rsidP="001A75F8">
            <w:pPr>
              <w:spacing w:after="120"/>
              <w:rPr>
                <w:ins w:id="26" w:author="Sanjeev Kelkar" w:date="2021-07-23T15:37:00Z"/>
              </w:rPr>
            </w:pPr>
            <w:ins w:id="27" w:author="Sanjeev Kelkar" w:date="2021-07-23T15:37:00Z">
              <w:r>
                <w:t>The resource ultimately accountable for the completion of the task. There must be exactly one A specified for each activity.</w:t>
              </w:r>
            </w:ins>
          </w:p>
        </w:tc>
      </w:tr>
      <w:tr w:rsidR="00A22412" w14:paraId="4B01C73E" w14:textId="77777777" w:rsidTr="001A75F8">
        <w:trPr>
          <w:ins w:id="28" w:author="Sanjeev Kelkar" w:date="2021-07-23T15:37:00Z"/>
        </w:trPr>
        <w:tc>
          <w:tcPr>
            <w:tcW w:w="1615" w:type="dxa"/>
          </w:tcPr>
          <w:p w14:paraId="651DFE97" w14:textId="77777777" w:rsidR="00A22412" w:rsidRDefault="00A22412" w:rsidP="001A75F8">
            <w:pPr>
              <w:spacing w:after="120"/>
              <w:rPr>
                <w:ins w:id="29" w:author="Sanjeev Kelkar" w:date="2021-07-23T15:37:00Z"/>
              </w:rPr>
            </w:pPr>
            <w:ins w:id="30" w:author="Sanjeev Kelkar" w:date="2021-07-23T15:37:00Z">
              <w:r>
                <w:t>Consulted (</w:t>
              </w:r>
              <w:r w:rsidRPr="003214F7">
                <w:rPr>
                  <w:b/>
                  <w:bCs/>
                </w:rPr>
                <w:t>C</w:t>
              </w:r>
              <w:r>
                <w:t>)</w:t>
              </w:r>
            </w:ins>
          </w:p>
        </w:tc>
        <w:tc>
          <w:tcPr>
            <w:tcW w:w="7402" w:type="dxa"/>
          </w:tcPr>
          <w:p w14:paraId="4ABCE09D" w14:textId="77777777" w:rsidR="00A22412" w:rsidRDefault="00A22412" w:rsidP="001A75F8">
            <w:pPr>
              <w:spacing w:after="120"/>
              <w:rPr>
                <w:ins w:id="31" w:author="Sanjeev Kelkar" w:date="2021-07-23T15:37:00Z"/>
              </w:rPr>
            </w:pPr>
            <w:ins w:id="32" w:author="Sanjeev Kelkar" w:date="2021-07-23T15:37:00Z">
              <w:r>
                <w:t>Those whose opinions are sought. Two-way communication.</w:t>
              </w:r>
            </w:ins>
          </w:p>
        </w:tc>
      </w:tr>
      <w:tr w:rsidR="00A22412" w14:paraId="3CDBA136" w14:textId="77777777" w:rsidTr="001A75F8">
        <w:trPr>
          <w:ins w:id="33" w:author="Sanjeev Kelkar" w:date="2021-07-23T15:37:00Z"/>
        </w:trPr>
        <w:tc>
          <w:tcPr>
            <w:tcW w:w="1615" w:type="dxa"/>
          </w:tcPr>
          <w:p w14:paraId="1E45780E" w14:textId="77777777" w:rsidR="00A22412" w:rsidRDefault="00A22412" w:rsidP="001A75F8">
            <w:pPr>
              <w:spacing w:after="120"/>
              <w:rPr>
                <w:ins w:id="34" w:author="Sanjeev Kelkar" w:date="2021-07-23T15:37:00Z"/>
              </w:rPr>
            </w:pPr>
            <w:ins w:id="35" w:author="Sanjeev Kelkar" w:date="2021-07-23T15:37:00Z">
              <w:r>
                <w:t>Informed (</w:t>
              </w:r>
              <w:r w:rsidRPr="003214F7">
                <w:rPr>
                  <w:b/>
                  <w:bCs/>
                </w:rPr>
                <w:t>I</w:t>
              </w:r>
              <w:r>
                <w:t>) -</w:t>
              </w:r>
            </w:ins>
          </w:p>
        </w:tc>
        <w:tc>
          <w:tcPr>
            <w:tcW w:w="7402" w:type="dxa"/>
          </w:tcPr>
          <w:p w14:paraId="6A1B8574" w14:textId="77777777" w:rsidR="00A22412" w:rsidRDefault="00A22412" w:rsidP="001A75F8">
            <w:pPr>
              <w:spacing w:after="120"/>
              <w:rPr>
                <w:ins w:id="36" w:author="Sanjeev Kelkar" w:date="2021-07-23T15:37:00Z"/>
              </w:rPr>
            </w:pPr>
            <w:ins w:id="37" w:author="Sanjeev Kelkar" w:date="2021-07-23T15:37:00Z">
              <w:r>
                <w:t>Those who are kept up-to-date on progress. One-way communication</w:t>
              </w:r>
            </w:ins>
          </w:p>
        </w:tc>
      </w:tr>
    </w:tbl>
    <w:p w14:paraId="5AC493EF" w14:textId="77777777" w:rsidR="00A22412" w:rsidRDefault="00A22412" w:rsidP="00A22412"/>
    <w:p w14:paraId="2B2D9E99" w14:textId="1FFFFFE5" w:rsidR="00403C8A" w:rsidRPr="00352BAD" w:rsidRDefault="009A5FC4" w:rsidP="009A5FC4">
      <w:pPr>
        <w:pStyle w:val="Heading1"/>
      </w:pPr>
      <w:r>
        <w:lastRenderedPageBreak/>
        <w:t>Processes</w:t>
      </w:r>
      <w:bookmarkEnd w:id="14"/>
    </w:p>
    <w:p w14:paraId="1E439DBA" w14:textId="020248D8" w:rsidR="009A5FC4" w:rsidRDefault="009A5FC4" w:rsidP="009F2290">
      <w:pPr>
        <w:pStyle w:val="BodyText05"/>
      </w:pPr>
      <w:r>
        <w:t xml:space="preserve">The Configuration Management Process utilizes two processes, the Configuration Control and Reconciliation processes. These will differ per organization and will depend on the processes innate in the ITSM tool. </w:t>
      </w:r>
    </w:p>
    <w:p w14:paraId="420268B4" w14:textId="2306AF4E" w:rsidR="00163561" w:rsidRPr="009A5FC4" w:rsidRDefault="009A5FC4" w:rsidP="009A5FC4">
      <w:pPr>
        <w:pStyle w:val="BodyText05"/>
        <w:rPr>
          <w:i/>
          <w:iCs/>
          <w:color w:val="FF0000"/>
        </w:rPr>
      </w:pPr>
      <w:r w:rsidRPr="009A5FC4">
        <w:rPr>
          <w:i/>
          <w:iCs/>
          <w:color w:val="FF0000"/>
        </w:rPr>
        <w:t>&lt;Use this section for the designed processes.&gt;</w:t>
      </w:r>
    </w:p>
    <w:p w14:paraId="5A229A57" w14:textId="1CBDAABF" w:rsidR="00403C8A" w:rsidRPr="00352BAD" w:rsidRDefault="009A5FC4" w:rsidP="009A5FC4">
      <w:pPr>
        <w:pStyle w:val="Heading1"/>
      </w:pPr>
      <w:bookmarkStart w:id="38" w:name="_Toc77942222"/>
      <w:r>
        <w:t>Training</w:t>
      </w:r>
      <w:bookmarkEnd w:id="38"/>
      <w:r>
        <w:tab/>
      </w:r>
    </w:p>
    <w:p w14:paraId="256DD61F" w14:textId="77777777" w:rsidR="009A5FC4" w:rsidRDefault="009A5FC4" w:rsidP="009A5FC4">
      <w:pPr>
        <w:pStyle w:val="BodyText05"/>
      </w:pPr>
      <w:r>
        <w:t xml:space="preserve">Training is necessary to keep the CMDB current and relevant. </w:t>
      </w:r>
    </w:p>
    <w:p w14:paraId="14CB5448" w14:textId="002B4107" w:rsidR="009A5FC4" w:rsidRPr="009A5FC4" w:rsidRDefault="009A5FC4" w:rsidP="009A5FC4">
      <w:pPr>
        <w:pStyle w:val="BodyText05"/>
      </w:pPr>
      <w:r w:rsidRPr="009A5FC4">
        <w:rPr>
          <w:i/>
          <w:iCs/>
          <w:color w:val="FF0000"/>
        </w:rPr>
        <w:t>&lt;Define how and when training will be delivered and who is responsible for giving it.&gt;</w:t>
      </w:r>
    </w:p>
    <w:sectPr w:rsidR="009A5FC4" w:rsidRPr="009A5FC4" w:rsidSect="00DB3A81">
      <w:headerReference w:type="default" r:id="rId7"/>
      <w:footerReference w:type="default" r:id="rId8"/>
      <w:headerReference w:type="first" r:id="rId9"/>
      <w:pgSz w:w="11907" w:h="16840"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FBD15" w14:textId="77777777" w:rsidR="00957D13" w:rsidRDefault="00957D13" w:rsidP="00DB3A81">
      <w:r>
        <w:separator/>
      </w:r>
    </w:p>
  </w:endnote>
  <w:endnote w:type="continuationSeparator" w:id="0">
    <w:p w14:paraId="4429A8DA" w14:textId="77777777" w:rsidR="00957D13" w:rsidRDefault="00957D13" w:rsidP="00DB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6E49" w14:textId="77777777" w:rsidR="00DB3A81" w:rsidRPr="00072004" w:rsidRDefault="00DB3A81" w:rsidP="00DB3A81">
    <w:pPr>
      <w:pStyle w:val="Footer"/>
      <w:pBdr>
        <w:bottom w:val="single" w:sz="4" w:space="1" w:color="auto"/>
      </w:pBdr>
      <w:rPr>
        <w:rFonts w:cs="Arial"/>
        <w:b/>
        <w:szCs w:val="22"/>
      </w:rPr>
    </w:pPr>
  </w:p>
  <w:p w14:paraId="5FB1D03E" w14:textId="29F44863" w:rsidR="00DB3A81" w:rsidRPr="00072004" w:rsidRDefault="00DB3A81" w:rsidP="007944F5">
    <w:pPr>
      <w:pStyle w:val="Footer"/>
      <w:tabs>
        <w:tab w:val="clear" w:pos="4513"/>
        <w:tab w:val="clear" w:pos="9026"/>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Pr>
        <w:rStyle w:val="PageNumber"/>
        <w:rFonts w:cs="Arial"/>
        <w:bCs/>
        <w:szCs w:val="22"/>
      </w:rPr>
      <w:t>9</w:t>
    </w:r>
    <w:r w:rsidRPr="00072004">
      <w:rPr>
        <w:rStyle w:val="PageNumber"/>
        <w:rFonts w:cs="Arial"/>
        <w:bCs/>
        <w:szCs w:val="22"/>
      </w:rPr>
      <w:fldChar w:fldCharType="end"/>
    </w:r>
  </w:p>
  <w:p w14:paraId="6CFDD040" w14:textId="565C31EE" w:rsidR="00DB3A81" w:rsidRPr="00DB3A81" w:rsidRDefault="00DB3A81" w:rsidP="00DB3A81">
    <w:pPr>
      <w:pStyle w:val="Footer"/>
      <w:tabs>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BE9B3" w14:textId="77777777" w:rsidR="00957D13" w:rsidRDefault="00957D13" w:rsidP="00DB3A81">
      <w:r>
        <w:separator/>
      </w:r>
    </w:p>
  </w:footnote>
  <w:footnote w:type="continuationSeparator" w:id="0">
    <w:p w14:paraId="7115D50E" w14:textId="77777777" w:rsidR="00957D13" w:rsidRDefault="00957D13" w:rsidP="00DB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Ind w:w="-5" w:type="dxa"/>
      <w:tblLayout w:type="fixed"/>
      <w:tblCellMar>
        <w:left w:w="30" w:type="dxa"/>
        <w:right w:w="30" w:type="dxa"/>
      </w:tblCellMar>
      <w:tblLook w:val="0000" w:firstRow="0" w:lastRow="0" w:firstColumn="0" w:lastColumn="0" w:noHBand="0" w:noVBand="0"/>
    </w:tblPr>
    <w:tblGrid>
      <w:gridCol w:w="9029"/>
    </w:tblGrid>
    <w:tr w:rsidR="0078604D" w:rsidRPr="001157B2" w14:paraId="06C35894" w14:textId="77777777" w:rsidTr="00DB3A81">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567CA499" w14:textId="793031FB" w:rsidR="0078604D" w:rsidRPr="001157B2" w:rsidRDefault="00663D97" w:rsidP="0078604D">
          <w:pPr>
            <w:keepNext/>
            <w:spacing w:before="120" w:after="120"/>
            <w:ind w:left="720"/>
            <w:jc w:val="center"/>
            <w:outlineLvl w:val="3"/>
            <w:rPr>
              <w:rFonts w:cs="Arial"/>
              <w:b/>
              <w:iCs/>
              <w:color w:val="FFFFFF" w:themeColor="background1"/>
              <w:sz w:val="32"/>
              <w:szCs w:val="32"/>
              <w:lang w:eastAsia="en-GB"/>
            </w:rPr>
          </w:pPr>
          <w:r w:rsidRPr="00663D97">
            <w:rPr>
              <w:rFonts w:eastAsia="Calibri" w:cs="Arial"/>
              <w:b/>
              <w:color w:val="FFFFFF" w:themeColor="background1"/>
              <w:sz w:val="32"/>
              <w:szCs w:val="64"/>
            </w:rPr>
            <w:t>Enterprise Configuration Management Plan</w:t>
          </w:r>
        </w:p>
      </w:tc>
    </w:tr>
  </w:tbl>
  <w:p w14:paraId="0F29D4D3" w14:textId="77777777" w:rsidR="00CA1DFE" w:rsidRPr="0078604D" w:rsidRDefault="00000000" w:rsidP="0078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7D02" w14:textId="77777777" w:rsidR="00CA1DFE" w:rsidRDefault="00C00478" w:rsidP="004F2208">
    <w:pPr>
      <w:pStyle w:val="Header"/>
      <w:tabs>
        <w:tab w:val="clear" w:pos="4320"/>
        <w:tab w:val="clear" w:pos="8640"/>
        <w:tab w:val="left" w:pos="1215"/>
        <w:tab w:val="left" w:pos="2295"/>
      </w:tabs>
    </w:pPr>
    <w:r>
      <w:tab/>
    </w:r>
    <w:r>
      <w:tab/>
    </w:r>
  </w:p>
  <w:tbl>
    <w:tblPr>
      <w:tblW w:w="9029" w:type="dxa"/>
      <w:tblInd w:w="-5"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78604D" w:rsidRPr="001157B2" w14:paraId="0ED95631" w14:textId="77777777" w:rsidTr="00DB3A8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73A6DDA"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6794F98B" w14:textId="77777777" w:rsidR="0078604D" w:rsidRPr="001157B2" w:rsidRDefault="00C00478" w:rsidP="0078604D">
          <w:pPr>
            <w:jc w:val="center"/>
            <w:rPr>
              <w:rFonts w:cs="Arial"/>
              <w:b/>
              <w:bCs/>
              <w:sz w:val="24"/>
              <w:szCs w:val="8"/>
              <w:lang w:eastAsia="en-GB"/>
            </w:rPr>
          </w:pPr>
          <w:r w:rsidRPr="001157B2">
            <w:rPr>
              <w:rFonts w:cs="Arial"/>
              <w:b/>
              <w:bCs/>
              <w:sz w:val="24"/>
              <w:szCs w:val="8"/>
              <w:lang w:eastAsia="en-GB"/>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9362FEC" w14:textId="77777777" w:rsidR="0078604D" w:rsidRPr="001157B2" w:rsidRDefault="00C00478" w:rsidP="0078604D">
          <w:pPr>
            <w:jc w:val="center"/>
            <w:rPr>
              <w:rFonts w:cs="Arial"/>
              <w:bCs/>
              <w:szCs w:val="4"/>
              <w:lang w:eastAsia="en-GB"/>
            </w:rPr>
          </w:pPr>
          <w:r w:rsidRPr="001157B2">
            <w:rPr>
              <w:rFonts w:eastAsia="Calibri" w:cs="Arial"/>
              <w:szCs w:val="4"/>
              <w:lang w:val="en-IN" w:bidi="mr-IN"/>
            </w:rPr>
            <w:t>Normal</w:t>
          </w:r>
        </w:p>
      </w:tc>
    </w:tr>
    <w:tr w:rsidR="0078604D" w:rsidRPr="001157B2" w14:paraId="15F8D58A" w14:textId="77777777" w:rsidTr="00DB3A81">
      <w:trPr>
        <w:trHeight w:val="80"/>
      </w:trPr>
      <w:tc>
        <w:tcPr>
          <w:tcW w:w="1435" w:type="dxa"/>
          <w:tcBorders>
            <w:top w:val="single" w:sz="4" w:space="0" w:color="auto"/>
            <w:bottom w:val="single" w:sz="4" w:space="0" w:color="auto"/>
          </w:tcBorders>
        </w:tcPr>
        <w:p w14:paraId="42CC4707" w14:textId="77777777" w:rsidR="0078604D" w:rsidRPr="001157B2" w:rsidRDefault="00000000" w:rsidP="0078604D">
          <w:pPr>
            <w:jc w:val="center"/>
            <w:rPr>
              <w:rFonts w:cs="Arial"/>
              <w:color w:val="000000"/>
              <w:sz w:val="10"/>
              <w:lang w:eastAsia="en-GB"/>
            </w:rPr>
          </w:pPr>
        </w:p>
      </w:tc>
      <w:tc>
        <w:tcPr>
          <w:tcW w:w="1928" w:type="dxa"/>
          <w:tcBorders>
            <w:top w:val="single" w:sz="4" w:space="0" w:color="auto"/>
            <w:bottom w:val="single" w:sz="4" w:space="0" w:color="auto"/>
          </w:tcBorders>
        </w:tcPr>
        <w:p w14:paraId="31CDBE59" w14:textId="77777777" w:rsidR="0078604D" w:rsidRPr="001157B2" w:rsidRDefault="00000000" w:rsidP="0078604D">
          <w:pPr>
            <w:jc w:val="center"/>
            <w:rPr>
              <w:rFonts w:cs="Arial"/>
              <w:color w:val="000000"/>
              <w:sz w:val="10"/>
              <w:lang w:eastAsia="en-GB"/>
            </w:rPr>
          </w:pPr>
        </w:p>
      </w:tc>
      <w:tc>
        <w:tcPr>
          <w:tcW w:w="797" w:type="dxa"/>
          <w:tcBorders>
            <w:top w:val="single" w:sz="4" w:space="0" w:color="auto"/>
            <w:bottom w:val="single" w:sz="4" w:space="0" w:color="auto"/>
          </w:tcBorders>
        </w:tcPr>
        <w:p w14:paraId="3D0C17E7" w14:textId="77777777" w:rsidR="0078604D" w:rsidRPr="001157B2" w:rsidRDefault="00000000" w:rsidP="0078604D">
          <w:pPr>
            <w:jc w:val="center"/>
            <w:rPr>
              <w:rFonts w:cs="Arial"/>
              <w:color w:val="000000"/>
              <w:sz w:val="10"/>
              <w:lang w:eastAsia="en-GB"/>
            </w:rPr>
          </w:pPr>
        </w:p>
      </w:tc>
      <w:tc>
        <w:tcPr>
          <w:tcW w:w="1282" w:type="dxa"/>
          <w:gridSpan w:val="2"/>
          <w:tcBorders>
            <w:top w:val="single" w:sz="4" w:space="0" w:color="auto"/>
            <w:bottom w:val="single" w:sz="4" w:space="0" w:color="auto"/>
          </w:tcBorders>
        </w:tcPr>
        <w:p w14:paraId="13FDBBE8" w14:textId="77777777" w:rsidR="0078604D" w:rsidRPr="001157B2" w:rsidRDefault="00000000" w:rsidP="0078604D">
          <w:pPr>
            <w:jc w:val="center"/>
            <w:rPr>
              <w:rFonts w:cs="Arial"/>
              <w:color w:val="000000"/>
              <w:sz w:val="10"/>
              <w:lang w:eastAsia="en-GB"/>
            </w:rPr>
          </w:pPr>
        </w:p>
      </w:tc>
      <w:tc>
        <w:tcPr>
          <w:tcW w:w="224" w:type="dxa"/>
          <w:tcBorders>
            <w:top w:val="single" w:sz="4" w:space="0" w:color="auto"/>
            <w:bottom w:val="single" w:sz="4" w:space="0" w:color="auto"/>
          </w:tcBorders>
        </w:tcPr>
        <w:p w14:paraId="081E7599" w14:textId="77777777" w:rsidR="0078604D" w:rsidRPr="001157B2" w:rsidRDefault="00000000" w:rsidP="0078604D">
          <w:pPr>
            <w:jc w:val="center"/>
            <w:rPr>
              <w:rFonts w:cs="Arial"/>
              <w:color w:val="000000"/>
              <w:sz w:val="10"/>
              <w:lang w:eastAsia="en-GB"/>
            </w:rPr>
          </w:pPr>
        </w:p>
      </w:tc>
      <w:tc>
        <w:tcPr>
          <w:tcW w:w="2124" w:type="dxa"/>
          <w:gridSpan w:val="2"/>
          <w:tcBorders>
            <w:top w:val="single" w:sz="4" w:space="0" w:color="auto"/>
            <w:bottom w:val="single" w:sz="4" w:space="0" w:color="auto"/>
          </w:tcBorders>
        </w:tcPr>
        <w:p w14:paraId="1392188B" w14:textId="77777777" w:rsidR="0078604D" w:rsidRPr="001157B2" w:rsidRDefault="00000000" w:rsidP="0078604D">
          <w:pPr>
            <w:jc w:val="center"/>
            <w:rPr>
              <w:rFonts w:cs="Arial"/>
              <w:color w:val="000000"/>
              <w:sz w:val="10"/>
              <w:lang w:eastAsia="en-GB"/>
            </w:rPr>
          </w:pPr>
        </w:p>
      </w:tc>
      <w:tc>
        <w:tcPr>
          <w:tcW w:w="1239" w:type="dxa"/>
          <w:tcBorders>
            <w:top w:val="single" w:sz="4" w:space="0" w:color="auto"/>
            <w:bottom w:val="single" w:sz="4" w:space="0" w:color="auto"/>
          </w:tcBorders>
        </w:tcPr>
        <w:p w14:paraId="66C45B8B" w14:textId="77777777" w:rsidR="0078604D" w:rsidRPr="001157B2" w:rsidRDefault="00000000" w:rsidP="0078604D">
          <w:pPr>
            <w:jc w:val="center"/>
            <w:rPr>
              <w:rFonts w:cs="Arial"/>
              <w:color w:val="000000"/>
              <w:sz w:val="10"/>
              <w:lang w:eastAsia="en-GB"/>
            </w:rPr>
          </w:pPr>
        </w:p>
      </w:tc>
    </w:tr>
    <w:tr w:rsidR="0078604D" w:rsidRPr="001157B2" w14:paraId="4DEB4E15" w14:textId="77777777" w:rsidTr="00EE1D0B">
      <w:trPr>
        <w:trHeight w:val="557"/>
      </w:trPr>
      <w:tc>
        <w:tcPr>
          <w:tcW w:w="9029" w:type="dxa"/>
          <w:gridSpan w:val="9"/>
          <w:tcBorders>
            <w:top w:val="single" w:sz="4" w:space="0" w:color="auto"/>
            <w:left w:val="single" w:sz="4" w:space="0" w:color="auto"/>
            <w:right w:val="single" w:sz="4" w:space="0" w:color="auto"/>
          </w:tcBorders>
          <w:shd w:val="clear" w:color="auto" w:fill="323E4F" w:themeFill="text2" w:themeFillShade="BF"/>
          <w:vAlign w:val="center"/>
        </w:tcPr>
        <w:p w14:paraId="0624D425" w14:textId="03218EB8" w:rsidR="0078604D" w:rsidRPr="001157B2" w:rsidRDefault="00663D97" w:rsidP="0078604D">
          <w:pPr>
            <w:keepNext/>
            <w:spacing w:before="120" w:after="120"/>
            <w:ind w:left="720"/>
            <w:jc w:val="center"/>
            <w:outlineLvl w:val="3"/>
            <w:rPr>
              <w:rFonts w:cs="Arial"/>
              <w:b/>
              <w:iCs/>
              <w:color w:val="FFFFFF" w:themeColor="background1"/>
              <w:sz w:val="32"/>
              <w:szCs w:val="32"/>
              <w:lang w:eastAsia="en-GB"/>
            </w:rPr>
          </w:pPr>
          <w:r w:rsidRPr="00663D97">
            <w:rPr>
              <w:rFonts w:eastAsia="Calibri" w:cs="Arial"/>
              <w:b/>
              <w:color w:val="FFFFFF" w:themeColor="background1"/>
              <w:sz w:val="32"/>
              <w:szCs w:val="64"/>
            </w:rPr>
            <w:t>Enterprise Configuration Management Plan</w:t>
          </w:r>
        </w:p>
      </w:tc>
    </w:tr>
    <w:tr w:rsidR="0078604D" w:rsidRPr="001157B2" w14:paraId="67443818" w14:textId="77777777" w:rsidTr="00EE1D0B">
      <w:trPr>
        <w:trHeight w:val="107"/>
      </w:trPr>
      <w:tc>
        <w:tcPr>
          <w:tcW w:w="9029" w:type="dxa"/>
          <w:gridSpan w:val="9"/>
        </w:tcPr>
        <w:p w14:paraId="571F4FC6" w14:textId="77777777" w:rsidR="0078604D" w:rsidRPr="001157B2" w:rsidRDefault="00000000" w:rsidP="0078604D">
          <w:pPr>
            <w:jc w:val="center"/>
            <w:rPr>
              <w:rFonts w:cs="Arial"/>
              <w:color w:val="000000"/>
              <w:sz w:val="10"/>
              <w:szCs w:val="14"/>
              <w:lang w:eastAsia="en-GB"/>
            </w:rPr>
          </w:pPr>
        </w:p>
      </w:tc>
    </w:tr>
    <w:tr w:rsidR="0078604D" w:rsidRPr="001157B2" w14:paraId="2082D53A"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F28D06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BCFD789" w14:textId="77777777" w:rsidR="0078604D" w:rsidRPr="001157B2" w:rsidRDefault="00000000" w:rsidP="0078604D">
          <w:pPr>
            <w:jc w:val="both"/>
            <w:rPr>
              <w:rFonts w:cs="Arial"/>
              <w:color w:val="000000"/>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F8C6DA0" w14:textId="77777777" w:rsidR="0078604D" w:rsidRPr="001157B2" w:rsidRDefault="00C00478" w:rsidP="0078604D">
          <w:pPr>
            <w:rPr>
              <w:rFonts w:cs="Arial"/>
              <w:b/>
              <w:bCs/>
              <w:color w:val="000000"/>
              <w:sz w:val="24"/>
              <w:lang w:eastAsia="en-GB"/>
            </w:rPr>
          </w:pPr>
          <w:r w:rsidRPr="001157B2">
            <w:rPr>
              <w:rFonts w:cs="Arial"/>
              <w:b/>
              <w:bCs/>
              <w:color w:val="000000"/>
              <w:lang w:eastAsia="en-GB"/>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19565836" w14:textId="77777777" w:rsidR="0078604D" w:rsidRPr="001157B2" w:rsidRDefault="00000000" w:rsidP="0078604D">
          <w:pPr>
            <w:jc w:val="both"/>
            <w:rPr>
              <w:rFonts w:cs="Arial"/>
              <w:bCs/>
              <w:sz w:val="24"/>
              <w:lang w:eastAsia="en-GB"/>
            </w:rPr>
          </w:pPr>
        </w:p>
      </w:tc>
    </w:tr>
    <w:tr w:rsidR="0078604D" w:rsidRPr="001157B2" w14:paraId="20AB7196"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63AE218" w14:textId="77777777" w:rsidR="0078604D" w:rsidRPr="001157B2" w:rsidRDefault="00C00478" w:rsidP="0078604D">
          <w:pPr>
            <w:jc w:val="both"/>
            <w:rPr>
              <w:rFonts w:cs="Arial"/>
              <w:b/>
              <w:bCs/>
              <w:color w:val="000000"/>
              <w:lang w:eastAsia="en-GB"/>
            </w:rPr>
          </w:pPr>
          <w:r w:rsidRPr="001157B2">
            <w:rPr>
              <w:rFonts w:cs="Arial"/>
              <w:b/>
              <w:bCs/>
              <w:color w:val="000000"/>
              <w:lang w:eastAsia="en-GB"/>
            </w:rPr>
            <w:t>Department:</w:t>
          </w:r>
        </w:p>
      </w:tc>
      <w:tc>
        <w:tcPr>
          <w:tcW w:w="3780" w:type="dxa"/>
          <w:gridSpan w:val="3"/>
          <w:tcBorders>
            <w:left w:val="nil"/>
            <w:bottom w:val="single" w:sz="6" w:space="0" w:color="auto"/>
            <w:right w:val="single" w:sz="6" w:space="0" w:color="auto"/>
          </w:tcBorders>
          <w:vAlign w:val="center"/>
        </w:tcPr>
        <w:p w14:paraId="2C008C42" w14:textId="77777777" w:rsidR="0078604D" w:rsidRPr="001157B2" w:rsidRDefault="00000000"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2C119C24" w14:textId="77777777" w:rsidR="0078604D" w:rsidRPr="001157B2" w:rsidRDefault="00C00478" w:rsidP="0078604D">
          <w:pPr>
            <w:rPr>
              <w:rFonts w:cs="Arial"/>
              <w:b/>
              <w:bCs/>
              <w:color w:val="000000"/>
              <w:lang w:eastAsia="en-GB"/>
            </w:rPr>
          </w:pPr>
          <w:r w:rsidRPr="001157B2">
            <w:rPr>
              <w:rFonts w:cs="Arial"/>
              <w:b/>
              <w:bCs/>
              <w:color w:val="000000"/>
              <w:lang w:eastAsia="en-GB"/>
            </w:rPr>
            <w:t>Revision:</w:t>
          </w:r>
        </w:p>
      </w:tc>
      <w:tc>
        <w:tcPr>
          <w:tcW w:w="2104" w:type="dxa"/>
          <w:gridSpan w:val="2"/>
          <w:tcBorders>
            <w:left w:val="nil"/>
            <w:bottom w:val="single" w:sz="6" w:space="0" w:color="auto"/>
            <w:right w:val="single" w:sz="6" w:space="0" w:color="auto"/>
          </w:tcBorders>
          <w:vAlign w:val="center"/>
        </w:tcPr>
        <w:p w14:paraId="3A9FD497" w14:textId="77777777" w:rsidR="0078604D" w:rsidRPr="001157B2" w:rsidRDefault="00C00478" w:rsidP="0078604D">
          <w:pPr>
            <w:rPr>
              <w:rFonts w:cs="Arial"/>
              <w:b/>
              <w:bCs/>
              <w:color w:val="000000"/>
              <w:sz w:val="24"/>
              <w:lang w:eastAsia="en-GB"/>
            </w:rPr>
          </w:pPr>
          <w:r w:rsidRPr="001157B2">
            <w:rPr>
              <w:rFonts w:cs="Arial"/>
              <w:b/>
              <w:bCs/>
              <w:lang w:eastAsia="en-GB"/>
            </w:rPr>
            <w:t>0.1</w:t>
          </w:r>
        </w:p>
      </w:tc>
    </w:tr>
    <w:tr w:rsidR="0078604D" w:rsidRPr="001157B2" w14:paraId="3ACC0F19" w14:textId="77777777" w:rsidTr="00DB3A8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C313AF7" w14:textId="77777777" w:rsidR="0078604D" w:rsidRPr="001157B2" w:rsidRDefault="00C00478" w:rsidP="0078604D">
          <w:pPr>
            <w:jc w:val="both"/>
            <w:rPr>
              <w:rFonts w:cs="Arial"/>
              <w:b/>
              <w:bCs/>
              <w:color w:val="000000"/>
              <w:lang w:eastAsia="en-GB"/>
            </w:rPr>
          </w:pPr>
          <w:r w:rsidRPr="001157B2">
            <w:rPr>
              <w:rFonts w:cs="Arial"/>
              <w:b/>
              <w:bCs/>
              <w:color w:val="000000"/>
              <w:lang w:eastAsia="en-GB"/>
            </w:rPr>
            <w:t>Section:</w:t>
          </w:r>
        </w:p>
      </w:tc>
      <w:tc>
        <w:tcPr>
          <w:tcW w:w="3780" w:type="dxa"/>
          <w:gridSpan w:val="3"/>
          <w:tcBorders>
            <w:left w:val="nil"/>
            <w:bottom w:val="single" w:sz="6" w:space="0" w:color="auto"/>
            <w:right w:val="single" w:sz="6" w:space="0" w:color="auto"/>
          </w:tcBorders>
          <w:vAlign w:val="center"/>
        </w:tcPr>
        <w:p w14:paraId="37B00DC4" w14:textId="77777777" w:rsidR="0078604D" w:rsidRPr="001157B2" w:rsidRDefault="00000000" w:rsidP="0078604D">
          <w:pPr>
            <w:jc w:val="both"/>
            <w:rPr>
              <w:rFonts w:cs="Arial"/>
              <w:color w:val="000000"/>
              <w:lang w:eastAsia="en-GB"/>
            </w:rPr>
          </w:pPr>
        </w:p>
      </w:tc>
      <w:tc>
        <w:tcPr>
          <w:tcW w:w="1710" w:type="dxa"/>
          <w:gridSpan w:val="3"/>
          <w:tcBorders>
            <w:left w:val="nil"/>
            <w:bottom w:val="single" w:sz="6" w:space="0" w:color="auto"/>
            <w:right w:val="single" w:sz="6" w:space="0" w:color="auto"/>
          </w:tcBorders>
          <w:vAlign w:val="center"/>
        </w:tcPr>
        <w:p w14:paraId="780CF1BD" w14:textId="77777777" w:rsidR="0078604D" w:rsidRPr="001157B2" w:rsidRDefault="00C00478" w:rsidP="0078604D">
          <w:pPr>
            <w:rPr>
              <w:rFonts w:cs="Arial"/>
              <w:b/>
              <w:bCs/>
              <w:color w:val="000000"/>
              <w:sz w:val="24"/>
              <w:lang w:eastAsia="en-GB"/>
            </w:rPr>
          </w:pPr>
          <w:r w:rsidRPr="001157B2">
            <w:rPr>
              <w:rFonts w:cs="Arial"/>
              <w:b/>
              <w:bCs/>
              <w:color w:val="000000"/>
              <w:lang w:eastAsia="en-GB"/>
            </w:rPr>
            <w:t>Sheet:</w:t>
          </w:r>
        </w:p>
      </w:tc>
      <w:tc>
        <w:tcPr>
          <w:tcW w:w="2104" w:type="dxa"/>
          <w:gridSpan w:val="2"/>
          <w:tcBorders>
            <w:left w:val="nil"/>
            <w:bottom w:val="single" w:sz="6" w:space="0" w:color="auto"/>
            <w:right w:val="single" w:sz="6" w:space="0" w:color="auto"/>
          </w:tcBorders>
          <w:vAlign w:val="center"/>
        </w:tcPr>
        <w:p w14:paraId="23A2E230" w14:textId="77777777" w:rsidR="0078604D" w:rsidRPr="001157B2" w:rsidRDefault="00C00478" w:rsidP="0078604D">
          <w:pPr>
            <w:rPr>
              <w:rFonts w:cs="Arial"/>
              <w:b/>
              <w:bCs/>
              <w:color w:val="000000"/>
              <w:sz w:val="24"/>
              <w:lang w:eastAsia="en-GB"/>
            </w:rPr>
          </w:pPr>
          <w:r w:rsidRPr="001157B2">
            <w:rPr>
              <w:rFonts w:cs="Arial"/>
              <w:b/>
              <w:bCs/>
              <w:lang w:eastAsia="en-GB"/>
            </w:rPr>
            <w:fldChar w:fldCharType="begin"/>
          </w:r>
          <w:r w:rsidRPr="001157B2">
            <w:rPr>
              <w:rFonts w:cs="Arial"/>
              <w:b/>
              <w:bCs/>
              <w:lang w:eastAsia="en-GB"/>
            </w:rPr>
            <w:instrText xml:space="preserve"> PAGE </w:instrText>
          </w:r>
          <w:r w:rsidRPr="001157B2">
            <w:rPr>
              <w:rFonts w:cs="Arial"/>
              <w:b/>
              <w:bCs/>
              <w:lang w:eastAsia="en-GB"/>
            </w:rPr>
            <w:fldChar w:fldCharType="separate"/>
          </w:r>
          <w:r w:rsidRPr="001157B2">
            <w:rPr>
              <w:rFonts w:cs="Arial"/>
              <w:b/>
              <w:bCs/>
              <w:noProof/>
              <w:lang w:eastAsia="en-GB"/>
            </w:rPr>
            <w:t>1</w:t>
          </w:r>
          <w:r w:rsidRPr="001157B2">
            <w:rPr>
              <w:rFonts w:cs="Arial"/>
              <w:b/>
              <w:bCs/>
              <w:lang w:eastAsia="en-GB"/>
            </w:rPr>
            <w:fldChar w:fldCharType="end"/>
          </w:r>
          <w:r w:rsidRPr="001157B2">
            <w:rPr>
              <w:rFonts w:cs="Arial"/>
              <w:b/>
              <w:bCs/>
              <w:lang w:eastAsia="en-GB"/>
            </w:rPr>
            <w:t xml:space="preserve"> of </w:t>
          </w:r>
          <w:r w:rsidRPr="001157B2">
            <w:rPr>
              <w:rFonts w:cs="Arial"/>
              <w:b/>
              <w:bCs/>
              <w:lang w:eastAsia="en-GB"/>
            </w:rPr>
            <w:fldChar w:fldCharType="begin"/>
          </w:r>
          <w:r w:rsidRPr="001157B2">
            <w:rPr>
              <w:rFonts w:cs="Arial"/>
              <w:b/>
              <w:bCs/>
              <w:lang w:eastAsia="en-GB"/>
            </w:rPr>
            <w:instrText xml:space="preserve"> NUMPAGES </w:instrText>
          </w:r>
          <w:r w:rsidRPr="001157B2">
            <w:rPr>
              <w:rFonts w:cs="Arial"/>
              <w:b/>
              <w:bCs/>
              <w:lang w:eastAsia="en-GB"/>
            </w:rPr>
            <w:fldChar w:fldCharType="separate"/>
          </w:r>
          <w:r w:rsidRPr="001157B2">
            <w:rPr>
              <w:rFonts w:cs="Arial"/>
              <w:b/>
              <w:bCs/>
              <w:noProof/>
              <w:lang w:eastAsia="en-GB"/>
            </w:rPr>
            <w:t>13</w:t>
          </w:r>
          <w:r w:rsidRPr="001157B2">
            <w:rPr>
              <w:rFonts w:cs="Arial"/>
              <w:b/>
              <w:bCs/>
              <w:lang w:eastAsia="en-GB"/>
            </w:rPr>
            <w:fldChar w:fldCharType="end"/>
          </w:r>
        </w:p>
      </w:tc>
    </w:tr>
  </w:tbl>
  <w:p w14:paraId="416C0CBF" w14:textId="77777777" w:rsidR="00CA1DFE" w:rsidRPr="004F2208" w:rsidRDefault="00000000" w:rsidP="004F2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2B47"/>
    <w:multiLevelType w:val="multilevel"/>
    <w:tmpl w:val="2C2CF48C"/>
    <w:lvl w:ilvl="0">
      <w:start w:val="1"/>
      <w:numFmt w:val="decimal"/>
      <w:lvlText w:val="%1."/>
      <w:lvlJc w:val="left"/>
      <w:pPr>
        <w:ind w:left="144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6BC072F"/>
    <w:multiLevelType w:val="hybridMultilevel"/>
    <w:tmpl w:val="7EFAB1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106448"/>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D8564A2"/>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DDB39F6"/>
    <w:multiLevelType w:val="hybridMultilevel"/>
    <w:tmpl w:val="98E280EC"/>
    <w:lvl w:ilvl="0" w:tplc="40090011">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8A516B"/>
    <w:multiLevelType w:val="hybridMultilevel"/>
    <w:tmpl w:val="D8A603F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4F521AA"/>
    <w:multiLevelType w:val="hybridMultilevel"/>
    <w:tmpl w:val="DFA20C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51E4829"/>
    <w:multiLevelType w:val="hybridMultilevel"/>
    <w:tmpl w:val="78283AF2"/>
    <w:lvl w:ilvl="0" w:tplc="64E4FD56">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7023EE"/>
    <w:multiLevelType w:val="multilevel"/>
    <w:tmpl w:val="5CEADDD4"/>
    <w:lvl w:ilvl="0">
      <w:start w:val="1"/>
      <w:numFmt w:val="decimal"/>
      <w:lvlText w:val="%1."/>
      <w:lvlJc w:val="left"/>
      <w:pPr>
        <w:ind w:left="144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1C1A4C14"/>
    <w:multiLevelType w:val="hybridMultilevel"/>
    <w:tmpl w:val="A4F827DA"/>
    <w:lvl w:ilvl="0" w:tplc="D076D788">
      <w:start w:val="1"/>
      <w:numFmt w:val="lowerLetter"/>
      <w:lvlText w:val="%1)"/>
      <w:lvlJc w:val="left"/>
      <w:pPr>
        <w:ind w:left="108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B436657"/>
    <w:multiLevelType w:val="hybridMultilevel"/>
    <w:tmpl w:val="7108C5D0"/>
    <w:lvl w:ilvl="0" w:tplc="CCA098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5652CE0"/>
    <w:multiLevelType w:val="hybridMultilevel"/>
    <w:tmpl w:val="E58AA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5E25EA8"/>
    <w:multiLevelType w:val="hybridMultilevel"/>
    <w:tmpl w:val="5CB048A6"/>
    <w:lvl w:ilvl="0" w:tplc="F6908150">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EF03DAF"/>
    <w:multiLevelType w:val="hybridMultilevel"/>
    <w:tmpl w:val="E5347AE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2CA02F9"/>
    <w:multiLevelType w:val="multilevel"/>
    <w:tmpl w:val="E4B6B838"/>
    <w:lvl w:ilvl="0">
      <w:start w:val="1"/>
      <w:numFmt w:val="decimal"/>
      <w:pStyle w:val="Heading1"/>
      <w:lvlText w:val="%1."/>
      <w:lvlJc w:val="left"/>
      <w:pPr>
        <w:ind w:left="720" w:hanging="720"/>
      </w:pPr>
      <w:rPr>
        <w:rFonts w:ascii="Cambria" w:hAnsi="Cambria" w:hint="default"/>
        <w:b/>
        <w:i w:val="0"/>
        <w:sz w:val="24"/>
      </w:rPr>
    </w:lvl>
    <w:lvl w:ilvl="1">
      <w:start w:val="1"/>
      <w:numFmt w:val="decimal"/>
      <w:pStyle w:val="Heading2"/>
      <w:lvlText w:val="%1.%2"/>
      <w:lvlJc w:val="left"/>
      <w:pPr>
        <w:ind w:left="720" w:hanging="720"/>
      </w:pPr>
      <w:rPr>
        <w:rFonts w:ascii="Cambria" w:hAnsi="Cambria" w:hint="default"/>
        <w:b/>
        <w:i w:val="0"/>
        <w:sz w:val="22"/>
      </w:rPr>
    </w:lvl>
    <w:lvl w:ilvl="2">
      <w:start w:val="1"/>
      <w:numFmt w:val="decimal"/>
      <w:pStyle w:val="Heading3"/>
      <w:lvlText w:val="%1.%2.%3"/>
      <w:lvlJc w:val="left"/>
      <w:pPr>
        <w:ind w:left="144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42DD4A0A"/>
    <w:multiLevelType w:val="multilevel"/>
    <w:tmpl w:val="60CE15A8"/>
    <w:lvl w:ilvl="0">
      <w:start w:val="1"/>
      <w:numFmt w:val="decimal"/>
      <w:lvlText w:val="%1."/>
      <w:lvlJc w:val="left"/>
      <w:pPr>
        <w:ind w:left="144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15:restartNumberingAfterBreak="0">
    <w:nsid w:val="43572496"/>
    <w:multiLevelType w:val="hybridMultilevel"/>
    <w:tmpl w:val="D4DC878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3AE2DAE"/>
    <w:multiLevelType w:val="multilevel"/>
    <w:tmpl w:val="2C2CF48C"/>
    <w:lvl w:ilvl="0">
      <w:start w:val="1"/>
      <w:numFmt w:val="decimal"/>
      <w:lvlText w:val="%1."/>
      <w:lvlJc w:val="left"/>
      <w:pPr>
        <w:ind w:left="144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43B42495"/>
    <w:multiLevelType w:val="hybridMultilevel"/>
    <w:tmpl w:val="5CD4B84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43B9617D"/>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7316D8B"/>
    <w:multiLevelType w:val="hybridMultilevel"/>
    <w:tmpl w:val="7C74F28E"/>
    <w:lvl w:ilvl="0" w:tplc="51268108">
      <w:start w:val="1"/>
      <w:numFmt w:val="decimal"/>
      <w:lvlText w:val="%1."/>
      <w:lvlJc w:val="left"/>
      <w:pPr>
        <w:ind w:left="720" w:hanging="360"/>
      </w:pPr>
      <w:rPr>
        <w:rFonts w:ascii="Calibri" w:hAnsi="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98C3927"/>
    <w:multiLevelType w:val="hybridMultilevel"/>
    <w:tmpl w:val="315CEC7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14C0652"/>
    <w:multiLevelType w:val="multilevel"/>
    <w:tmpl w:val="38825B6E"/>
    <w:lvl w:ilvl="0">
      <w:start w:val="1"/>
      <w:numFmt w:val="decimal"/>
      <w:lvlText w:val="%1."/>
      <w:lvlJc w:val="left"/>
      <w:pPr>
        <w:ind w:left="1080" w:hanging="360"/>
      </w:pPr>
      <w:rPr>
        <w:rFonts w:ascii="Calibri" w:hAnsi="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4B15D90"/>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FCB46D5"/>
    <w:multiLevelType w:val="hybridMultilevel"/>
    <w:tmpl w:val="9BD23914"/>
    <w:lvl w:ilvl="0" w:tplc="2886019C">
      <w:start w:val="1"/>
      <w:numFmt w:val="decimal"/>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25476D0"/>
    <w:multiLevelType w:val="hybridMultilevel"/>
    <w:tmpl w:val="35E6FF3E"/>
    <w:lvl w:ilvl="0" w:tplc="CCA09898">
      <w:start w:val="1"/>
      <w:numFmt w:val="lowerLetter"/>
      <w:lvlText w:val="%1)"/>
      <w:lvlJc w:val="left"/>
      <w:pPr>
        <w:ind w:left="1080" w:hanging="360"/>
      </w:pPr>
      <w:rPr>
        <w:rFonts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65EB2D3C"/>
    <w:multiLevelType w:val="multilevel"/>
    <w:tmpl w:val="2C2CF48C"/>
    <w:lvl w:ilvl="0">
      <w:start w:val="1"/>
      <w:numFmt w:val="decimal"/>
      <w:lvlText w:val="%1."/>
      <w:lvlJc w:val="left"/>
      <w:pPr>
        <w:ind w:left="144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694370CC"/>
    <w:multiLevelType w:val="hybridMultilevel"/>
    <w:tmpl w:val="AD8A315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C5B2776"/>
    <w:multiLevelType w:val="hybridMultilevel"/>
    <w:tmpl w:val="07C8E0C4"/>
    <w:lvl w:ilvl="0" w:tplc="887A1270">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A7F3DBB"/>
    <w:multiLevelType w:val="hybridMultilevel"/>
    <w:tmpl w:val="D0CA516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16cid:durableId="816841631">
    <w:abstractNumId w:val="0"/>
  </w:num>
  <w:num w:numId="2" w16cid:durableId="844367354">
    <w:abstractNumId w:val="3"/>
  </w:num>
  <w:num w:numId="3" w16cid:durableId="1733653119">
    <w:abstractNumId w:val="6"/>
  </w:num>
  <w:num w:numId="4" w16cid:durableId="288434421">
    <w:abstractNumId w:val="21"/>
  </w:num>
  <w:num w:numId="5" w16cid:durableId="1239630965">
    <w:abstractNumId w:val="13"/>
  </w:num>
  <w:num w:numId="6" w16cid:durableId="14187971">
    <w:abstractNumId w:val="11"/>
  </w:num>
  <w:num w:numId="7" w16cid:durableId="479347502">
    <w:abstractNumId w:val="5"/>
  </w:num>
  <w:num w:numId="8" w16cid:durableId="704478001">
    <w:abstractNumId w:val="23"/>
  </w:num>
  <w:num w:numId="9" w16cid:durableId="622659417">
    <w:abstractNumId w:val="4"/>
  </w:num>
  <w:num w:numId="10" w16cid:durableId="820846878">
    <w:abstractNumId w:val="2"/>
  </w:num>
  <w:num w:numId="11" w16cid:durableId="327247961">
    <w:abstractNumId w:val="27"/>
  </w:num>
  <w:num w:numId="12" w16cid:durableId="1545407707">
    <w:abstractNumId w:val="19"/>
  </w:num>
  <w:num w:numId="13" w16cid:durableId="601960316">
    <w:abstractNumId w:val="10"/>
  </w:num>
  <w:num w:numId="14" w16cid:durableId="1228226144">
    <w:abstractNumId w:val="16"/>
  </w:num>
  <w:num w:numId="15" w16cid:durableId="2048096952">
    <w:abstractNumId w:val="14"/>
  </w:num>
  <w:num w:numId="16" w16cid:durableId="1409620240">
    <w:abstractNumId w:val="14"/>
  </w:num>
  <w:num w:numId="17" w16cid:durableId="988939804">
    <w:abstractNumId w:val="14"/>
  </w:num>
  <w:num w:numId="18" w16cid:durableId="1577320735">
    <w:abstractNumId w:val="14"/>
  </w:num>
  <w:num w:numId="19" w16cid:durableId="985553207">
    <w:abstractNumId w:val="14"/>
  </w:num>
  <w:num w:numId="20" w16cid:durableId="2118942517">
    <w:abstractNumId w:val="14"/>
  </w:num>
  <w:num w:numId="21" w16cid:durableId="564030453">
    <w:abstractNumId w:val="24"/>
  </w:num>
  <w:num w:numId="22" w16cid:durableId="1514765121">
    <w:abstractNumId w:val="25"/>
  </w:num>
  <w:num w:numId="23" w16cid:durableId="811097978">
    <w:abstractNumId w:val="12"/>
  </w:num>
  <w:num w:numId="24" w16cid:durableId="1630277417">
    <w:abstractNumId w:val="9"/>
  </w:num>
  <w:num w:numId="25" w16cid:durableId="56127201">
    <w:abstractNumId w:val="28"/>
  </w:num>
  <w:num w:numId="26" w16cid:durableId="911431320">
    <w:abstractNumId w:val="14"/>
  </w:num>
  <w:num w:numId="27" w16cid:durableId="1665744338">
    <w:abstractNumId w:val="14"/>
  </w:num>
  <w:num w:numId="28" w16cid:durableId="963080174">
    <w:abstractNumId w:val="14"/>
  </w:num>
  <w:num w:numId="29" w16cid:durableId="538667397">
    <w:abstractNumId w:val="14"/>
  </w:num>
  <w:num w:numId="30" w16cid:durableId="2127235233">
    <w:abstractNumId w:val="14"/>
  </w:num>
  <w:num w:numId="31" w16cid:durableId="1744453714">
    <w:abstractNumId w:val="14"/>
  </w:num>
  <w:num w:numId="32" w16cid:durableId="1861897120">
    <w:abstractNumId w:val="14"/>
  </w:num>
  <w:num w:numId="33" w16cid:durableId="845021778">
    <w:abstractNumId w:val="14"/>
  </w:num>
  <w:num w:numId="34" w16cid:durableId="935871661">
    <w:abstractNumId w:val="14"/>
  </w:num>
  <w:num w:numId="35" w16cid:durableId="118888837">
    <w:abstractNumId w:val="18"/>
  </w:num>
  <w:num w:numId="36" w16cid:durableId="1960137098">
    <w:abstractNumId w:val="15"/>
  </w:num>
  <w:num w:numId="37" w16cid:durableId="906571805">
    <w:abstractNumId w:val="1"/>
  </w:num>
  <w:num w:numId="38" w16cid:durableId="1969777402">
    <w:abstractNumId w:val="14"/>
  </w:num>
  <w:num w:numId="39" w16cid:durableId="509414616">
    <w:abstractNumId w:val="20"/>
  </w:num>
  <w:num w:numId="40" w16cid:durableId="12073498">
    <w:abstractNumId w:val="8"/>
  </w:num>
  <w:num w:numId="41" w16cid:durableId="1772166160">
    <w:abstractNumId w:val="14"/>
  </w:num>
  <w:num w:numId="42" w16cid:durableId="1900942250">
    <w:abstractNumId w:val="22"/>
  </w:num>
  <w:num w:numId="43" w16cid:durableId="638649306">
    <w:abstractNumId w:val="7"/>
  </w:num>
  <w:num w:numId="44" w16cid:durableId="341011018">
    <w:abstractNumId w:val="29"/>
  </w:num>
  <w:num w:numId="45" w16cid:durableId="1875386012">
    <w:abstractNumId w:val="26"/>
  </w:num>
  <w:num w:numId="46" w16cid:durableId="162576730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jeev Kelkar">
    <w15:presenceInfo w15:providerId="Windows Live" w15:userId="657fe0386ccff0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8A"/>
    <w:rsid w:val="00037A7A"/>
    <w:rsid w:val="000C5D84"/>
    <w:rsid w:val="000D53ED"/>
    <w:rsid w:val="00101C58"/>
    <w:rsid w:val="00163561"/>
    <w:rsid w:val="00266D65"/>
    <w:rsid w:val="00333BDD"/>
    <w:rsid w:val="00352BAD"/>
    <w:rsid w:val="003E7824"/>
    <w:rsid w:val="00403C8A"/>
    <w:rsid w:val="004265A9"/>
    <w:rsid w:val="004F7DC3"/>
    <w:rsid w:val="00575FC1"/>
    <w:rsid w:val="0058598E"/>
    <w:rsid w:val="00587EF9"/>
    <w:rsid w:val="005F759F"/>
    <w:rsid w:val="00663D97"/>
    <w:rsid w:val="007944F5"/>
    <w:rsid w:val="007C61A0"/>
    <w:rsid w:val="0082681E"/>
    <w:rsid w:val="0088070F"/>
    <w:rsid w:val="008C4BB8"/>
    <w:rsid w:val="008D18CD"/>
    <w:rsid w:val="00903E3C"/>
    <w:rsid w:val="00957D13"/>
    <w:rsid w:val="009A5FC4"/>
    <w:rsid w:val="009F2290"/>
    <w:rsid w:val="00A22412"/>
    <w:rsid w:val="00A943BE"/>
    <w:rsid w:val="00BD5346"/>
    <w:rsid w:val="00C00478"/>
    <w:rsid w:val="00DB3A81"/>
    <w:rsid w:val="00DC002F"/>
    <w:rsid w:val="00E215C3"/>
    <w:rsid w:val="00EB29DB"/>
    <w:rsid w:val="00EE1D0B"/>
    <w:rsid w:val="00F272AA"/>
    <w:rsid w:val="00F30A01"/>
    <w:rsid w:val="00F967B4"/>
    <w:rsid w:val="00FA3F68"/>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7489"/>
  <w15:chartTrackingRefBased/>
  <w15:docId w15:val="{DC83EDEB-DD49-435C-AFB7-53C950D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C8A"/>
    <w:pPr>
      <w:spacing w:after="0" w:line="240" w:lineRule="auto"/>
    </w:pPr>
    <w:rPr>
      <w:rFonts w:ascii="Cambria" w:eastAsia="Batang" w:hAnsi="Cambria" w:cs="Times New Roman"/>
      <w:sz w:val="20"/>
      <w:szCs w:val="24"/>
      <w:lang w:val="en-US" w:bidi="ar-SA"/>
    </w:rPr>
  </w:style>
  <w:style w:type="paragraph" w:styleId="Heading1">
    <w:name w:val="heading 1"/>
    <w:basedOn w:val="Normal"/>
    <w:next w:val="Normal"/>
    <w:link w:val="Heading1Char"/>
    <w:uiPriority w:val="9"/>
    <w:qFormat/>
    <w:rsid w:val="000C5D84"/>
    <w:pPr>
      <w:keepNext/>
      <w:numPr>
        <w:numId w:val="15"/>
      </w:numPr>
      <w:spacing w:before="240" w:after="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EB29DB"/>
    <w:pPr>
      <w:keepNext/>
      <w:keepLines/>
      <w:numPr>
        <w:ilvl w:val="1"/>
        <w:numId w:val="15"/>
      </w:numPr>
      <w:spacing w:before="240" w:after="120"/>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E215C3"/>
    <w:pPr>
      <w:keepNext/>
      <w:keepLines/>
      <w:numPr>
        <w:ilvl w:val="2"/>
        <w:numId w:val="15"/>
      </w:numPr>
      <w:spacing w:before="120" w:after="120"/>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DB3A81"/>
    <w:pPr>
      <w:keepNext/>
      <w:keepLines/>
      <w:numPr>
        <w:ilvl w:val="3"/>
        <w:numId w:val="15"/>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3A81"/>
    <w:pPr>
      <w:keepNext/>
      <w:keepLines/>
      <w:numPr>
        <w:ilvl w:val="4"/>
        <w:numId w:val="1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3A81"/>
    <w:pPr>
      <w:keepNext/>
      <w:keepLines/>
      <w:numPr>
        <w:ilvl w:val="5"/>
        <w:numId w:val="1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3A81"/>
    <w:pPr>
      <w:keepNext/>
      <w:keepLines/>
      <w:numPr>
        <w:ilvl w:val="6"/>
        <w:numId w:val="1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3A81"/>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3A81"/>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03C8A"/>
    <w:pPr>
      <w:tabs>
        <w:tab w:val="center" w:pos="4320"/>
        <w:tab w:val="right" w:pos="8640"/>
      </w:tabs>
    </w:pPr>
  </w:style>
  <w:style w:type="character" w:customStyle="1" w:styleId="HeaderChar">
    <w:name w:val="Header Char"/>
    <w:basedOn w:val="DefaultParagraphFont"/>
    <w:link w:val="Header"/>
    <w:rsid w:val="00403C8A"/>
    <w:rPr>
      <w:rFonts w:ascii="Cambria" w:eastAsia="Batang" w:hAnsi="Cambria" w:cs="Times New Roman"/>
      <w:sz w:val="20"/>
      <w:szCs w:val="24"/>
      <w:lang w:val="en-US" w:bidi="ar-SA"/>
    </w:rPr>
  </w:style>
  <w:style w:type="table" w:styleId="TableGrid">
    <w:name w:val="Table Grid"/>
    <w:basedOn w:val="TableNormal"/>
    <w:rsid w:val="00403C8A"/>
    <w:pPr>
      <w:spacing w:before="120" w:after="0" w:line="360" w:lineRule="auto"/>
      <w:jc w:val="both"/>
    </w:pPr>
    <w:rPr>
      <w:rFonts w:ascii="Times New Roman" w:eastAsia="Batang"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D84"/>
    <w:pPr>
      <w:spacing w:before="120" w:after="120"/>
      <w:ind w:left="1080" w:hanging="360"/>
    </w:pPr>
  </w:style>
  <w:style w:type="paragraph" w:styleId="Footer">
    <w:name w:val="footer"/>
    <w:basedOn w:val="Normal"/>
    <w:link w:val="FooterChar"/>
    <w:unhideWhenUsed/>
    <w:rsid w:val="00DB3A81"/>
    <w:pPr>
      <w:tabs>
        <w:tab w:val="center" w:pos="4513"/>
        <w:tab w:val="right" w:pos="9026"/>
      </w:tabs>
    </w:pPr>
  </w:style>
  <w:style w:type="character" w:customStyle="1" w:styleId="FooterChar">
    <w:name w:val="Footer Char"/>
    <w:basedOn w:val="DefaultParagraphFont"/>
    <w:link w:val="Footer"/>
    <w:rsid w:val="00DB3A81"/>
    <w:rPr>
      <w:rFonts w:ascii="Cambria" w:eastAsia="Batang" w:hAnsi="Cambria" w:cs="Times New Roman"/>
      <w:sz w:val="20"/>
      <w:szCs w:val="24"/>
      <w:lang w:val="en-US" w:bidi="ar-SA"/>
    </w:rPr>
  </w:style>
  <w:style w:type="character" w:styleId="PageNumber">
    <w:name w:val="page number"/>
    <w:basedOn w:val="DefaultParagraphFont"/>
    <w:rsid w:val="00DB3A81"/>
  </w:style>
  <w:style w:type="character" w:customStyle="1" w:styleId="Heading1Char">
    <w:name w:val="Heading 1 Char"/>
    <w:basedOn w:val="DefaultParagraphFont"/>
    <w:link w:val="Heading1"/>
    <w:uiPriority w:val="9"/>
    <w:rsid w:val="000C5D84"/>
    <w:rPr>
      <w:rFonts w:ascii="Cambria" w:eastAsiaTheme="majorEastAsia" w:hAnsi="Cambria" w:cstheme="majorBidi"/>
      <w:b/>
      <w:sz w:val="24"/>
      <w:szCs w:val="32"/>
      <w:lang w:val="en-US" w:bidi="ar-SA"/>
    </w:rPr>
  </w:style>
  <w:style w:type="character" w:customStyle="1" w:styleId="Heading2Char">
    <w:name w:val="Heading 2 Char"/>
    <w:basedOn w:val="DefaultParagraphFont"/>
    <w:link w:val="Heading2"/>
    <w:uiPriority w:val="9"/>
    <w:rsid w:val="00EB29DB"/>
    <w:rPr>
      <w:rFonts w:ascii="Cambria" w:eastAsiaTheme="majorEastAsia" w:hAnsi="Cambria" w:cstheme="majorBidi"/>
      <w:b/>
      <w:szCs w:val="26"/>
      <w:lang w:val="en-US" w:bidi="ar-SA"/>
    </w:rPr>
  </w:style>
  <w:style w:type="character" w:customStyle="1" w:styleId="Heading3Char">
    <w:name w:val="Heading 3 Char"/>
    <w:basedOn w:val="DefaultParagraphFont"/>
    <w:link w:val="Heading3"/>
    <w:uiPriority w:val="9"/>
    <w:rsid w:val="00E215C3"/>
    <w:rPr>
      <w:rFonts w:ascii="Cambria" w:eastAsiaTheme="majorEastAsia" w:hAnsi="Cambria" w:cstheme="majorBidi"/>
      <w:sz w:val="20"/>
      <w:szCs w:val="24"/>
      <w:lang w:val="en-US" w:bidi="ar-SA"/>
    </w:rPr>
  </w:style>
  <w:style w:type="character" w:customStyle="1" w:styleId="Heading4Char">
    <w:name w:val="Heading 4 Char"/>
    <w:basedOn w:val="DefaultParagraphFont"/>
    <w:link w:val="Heading4"/>
    <w:uiPriority w:val="9"/>
    <w:semiHidden/>
    <w:rsid w:val="00DB3A81"/>
    <w:rPr>
      <w:rFonts w:asciiTheme="majorHAnsi" w:eastAsiaTheme="majorEastAsia" w:hAnsiTheme="majorHAnsi" w:cstheme="majorBidi"/>
      <w:i/>
      <w:iCs/>
      <w:color w:val="2F5496" w:themeColor="accent1" w:themeShade="BF"/>
      <w:sz w:val="20"/>
      <w:szCs w:val="24"/>
      <w:lang w:val="en-US" w:bidi="ar-SA"/>
    </w:rPr>
  </w:style>
  <w:style w:type="character" w:customStyle="1" w:styleId="Heading5Char">
    <w:name w:val="Heading 5 Char"/>
    <w:basedOn w:val="DefaultParagraphFont"/>
    <w:link w:val="Heading5"/>
    <w:uiPriority w:val="9"/>
    <w:semiHidden/>
    <w:rsid w:val="00DB3A81"/>
    <w:rPr>
      <w:rFonts w:asciiTheme="majorHAnsi" w:eastAsiaTheme="majorEastAsia" w:hAnsiTheme="majorHAnsi" w:cstheme="majorBidi"/>
      <w:color w:val="2F5496" w:themeColor="accent1" w:themeShade="BF"/>
      <w:sz w:val="20"/>
      <w:szCs w:val="24"/>
      <w:lang w:val="en-US" w:bidi="ar-SA"/>
    </w:rPr>
  </w:style>
  <w:style w:type="character" w:customStyle="1" w:styleId="Heading6Char">
    <w:name w:val="Heading 6 Char"/>
    <w:basedOn w:val="DefaultParagraphFont"/>
    <w:link w:val="Heading6"/>
    <w:uiPriority w:val="9"/>
    <w:semiHidden/>
    <w:rsid w:val="00DB3A81"/>
    <w:rPr>
      <w:rFonts w:asciiTheme="majorHAnsi" w:eastAsiaTheme="majorEastAsia" w:hAnsiTheme="majorHAnsi" w:cstheme="majorBidi"/>
      <w:color w:val="1F3763" w:themeColor="accent1" w:themeShade="7F"/>
      <w:sz w:val="20"/>
      <w:szCs w:val="24"/>
      <w:lang w:val="en-US" w:bidi="ar-SA"/>
    </w:rPr>
  </w:style>
  <w:style w:type="character" w:customStyle="1" w:styleId="Heading7Char">
    <w:name w:val="Heading 7 Char"/>
    <w:basedOn w:val="DefaultParagraphFont"/>
    <w:link w:val="Heading7"/>
    <w:uiPriority w:val="9"/>
    <w:semiHidden/>
    <w:rsid w:val="00DB3A81"/>
    <w:rPr>
      <w:rFonts w:asciiTheme="majorHAnsi" w:eastAsiaTheme="majorEastAsia" w:hAnsiTheme="majorHAnsi" w:cstheme="majorBidi"/>
      <w:i/>
      <w:iCs/>
      <w:color w:val="1F3763" w:themeColor="accent1" w:themeShade="7F"/>
      <w:sz w:val="20"/>
      <w:szCs w:val="24"/>
      <w:lang w:val="en-US" w:bidi="ar-SA"/>
    </w:rPr>
  </w:style>
  <w:style w:type="character" w:customStyle="1" w:styleId="Heading8Char">
    <w:name w:val="Heading 8 Char"/>
    <w:basedOn w:val="DefaultParagraphFont"/>
    <w:link w:val="Heading8"/>
    <w:uiPriority w:val="9"/>
    <w:semiHidden/>
    <w:rsid w:val="00DB3A81"/>
    <w:rPr>
      <w:rFonts w:asciiTheme="majorHAnsi" w:eastAsiaTheme="majorEastAsia" w:hAnsiTheme="majorHAnsi" w:cstheme="majorBidi"/>
      <w:color w:val="272727" w:themeColor="text1" w:themeTint="D8"/>
      <w:sz w:val="21"/>
      <w:szCs w:val="21"/>
      <w:lang w:val="en-US" w:bidi="ar-SA"/>
    </w:rPr>
  </w:style>
  <w:style w:type="character" w:customStyle="1" w:styleId="Heading9Char">
    <w:name w:val="Heading 9 Char"/>
    <w:basedOn w:val="DefaultParagraphFont"/>
    <w:link w:val="Heading9"/>
    <w:uiPriority w:val="9"/>
    <w:semiHidden/>
    <w:rsid w:val="00DB3A81"/>
    <w:rPr>
      <w:rFonts w:asciiTheme="majorHAnsi" w:eastAsiaTheme="majorEastAsia" w:hAnsiTheme="majorHAnsi" w:cstheme="majorBidi"/>
      <w:i/>
      <w:iCs/>
      <w:color w:val="272727" w:themeColor="text1" w:themeTint="D8"/>
      <w:sz w:val="21"/>
      <w:szCs w:val="21"/>
      <w:lang w:val="en-US" w:bidi="ar-SA"/>
    </w:rPr>
  </w:style>
  <w:style w:type="paragraph" w:customStyle="1" w:styleId="BodyText05">
    <w:name w:val="Body Text 0.5&quot;"/>
    <w:basedOn w:val="Normal"/>
    <w:qFormat/>
    <w:rsid w:val="00163561"/>
    <w:pPr>
      <w:spacing w:before="120" w:after="120"/>
      <w:ind w:left="720"/>
      <w:jc w:val="both"/>
    </w:pPr>
    <w:rPr>
      <w:rFonts w:cs="Arial"/>
      <w:lang w:eastAsia="en-GB"/>
    </w:rPr>
  </w:style>
  <w:style w:type="paragraph" w:styleId="TOC1">
    <w:name w:val="toc 1"/>
    <w:basedOn w:val="Normal"/>
    <w:next w:val="Normal"/>
    <w:uiPriority w:val="39"/>
    <w:rsid w:val="00DB3A81"/>
    <w:pPr>
      <w:spacing w:before="120" w:after="120"/>
      <w:ind w:left="720" w:hanging="720"/>
    </w:pPr>
    <w:rPr>
      <w:rFonts w:eastAsia="Times New Roman"/>
      <w:b/>
      <w:kern w:val="28"/>
      <w:szCs w:val="20"/>
    </w:rPr>
  </w:style>
  <w:style w:type="paragraph" w:styleId="TOC2">
    <w:name w:val="toc 2"/>
    <w:basedOn w:val="Normal"/>
    <w:next w:val="Normal"/>
    <w:uiPriority w:val="39"/>
    <w:rsid w:val="00DB3A81"/>
    <w:pPr>
      <w:tabs>
        <w:tab w:val="right" w:leader="dot" w:pos="9029"/>
      </w:tabs>
      <w:ind w:left="720" w:hanging="720"/>
    </w:pPr>
    <w:rPr>
      <w:rFonts w:eastAsia="Times New Roman"/>
      <w:kern w:val="28"/>
      <w:szCs w:val="20"/>
    </w:rPr>
  </w:style>
  <w:style w:type="character" w:styleId="Hyperlink">
    <w:name w:val="Hyperlink"/>
    <w:basedOn w:val="DefaultParagraphFont"/>
    <w:uiPriority w:val="99"/>
    <w:unhideWhenUsed/>
    <w:rsid w:val="00DB3A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1304</Words>
  <Characters>7584</Characters>
  <Application>Microsoft Office Word</Application>
  <DocSecurity>0</DocSecurity>
  <Lines>404</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Soumya Ghorpade</cp:lastModifiedBy>
  <cp:revision>3</cp:revision>
  <dcterms:created xsi:type="dcterms:W3CDTF">2021-07-26T08:50:00Z</dcterms:created>
  <dcterms:modified xsi:type="dcterms:W3CDTF">2022-11-24T11:04:00Z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74a5488d1d63e0911b12ba3041baec966b970c1b5d4b7517b30e9b54af0d4da7</vt:lpwstr>
  </property>
</Properties>
</file>